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29325" w14:textId="77777777" w:rsidR="008402C5" w:rsidRDefault="002A0CB1" w:rsidP="009200F7">
      <w:pPr>
        <w:spacing w:after="240"/>
        <w:jc w:val="center"/>
        <w:textAlignment w:val="baseline"/>
        <w:rPr>
          <w:rFonts w:eastAsia="Times New Roman"/>
          <w:b/>
          <w:color w:val="000000"/>
          <w:szCs w:val="24"/>
        </w:rPr>
      </w:pPr>
      <w:r w:rsidRPr="006B17FA">
        <w:rPr>
          <w:rFonts w:eastAsia="Times New Roman"/>
          <w:b/>
          <w:color w:val="000000"/>
          <w:szCs w:val="24"/>
        </w:rPr>
        <w:t>EDUCATIONAL SERVICES AGREEMENT</w:t>
      </w:r>
    </w:p>
    <w:p w14:paraId="5153EFDF" w14:textId="6C686EBA" w:rsidR="008402C5" w:rsidRPr="006B17FA" w:rsidRDefault="002A0CB1" w:rsidP="005E4B40">
      <w:pPr>
        <w:spacing w:after="240"/>
      </w:pPr>
      <w:r w:rsidRPr="006B17FA">
        <w:t xml:space="preserve">This Educational Services Agreement </w:t>
      </w:r>
      <w:r w:rsidR="00285A76" w:rsidRPr="006B17FA">
        <w:t>(the “Agreement”)</w:t>
      </w:r>
      <w:r w:rsidR="00285A76">
        <w:t xml:space="preserve"> </w:t>
      </w:r>
      <w:r w:rsidRPr="006B17FA">
        <w:t>is effective as of November 15, 2024</w:t>
      </w:r>
      <w:ins w:id="0" w:author="Mark Sheppard" w:date="2025-03-05T14:20:00Z" w16du:dateUtc="2025-03-05T20:20:00Z">
        <w:r w:rsidR="005B07CB">
          <w:t>,</w:t>
        </w:r>
      </w:ins>
      <w:r w:rsidRPr="006B17FA">
        <w:t xml:space="preserve"> by and between </w:t>
      </w:r>
      <w:r w:rsidR="00285A76">
        <w:t xml:space="preserve">the </w:t>
      </w:r>
      <w:r w:rsidRPr="006B17FA">
        <w:t xml:space="preserve">Ridgedale Local School District </w:t>
      </w:r>
      <w:r w:rsidR="00285A76">
        <w:t xml:space="preserve">Board of Education </w:t>
      </w:r>
      <w:r w:rsidRPr="006B17FA">
        <w:t>(the “Customer”) and Catapult Learning West, LLC (“Provider”).</w:t>
      </w:r>
    </w:p>
    <w:p w14:paraId="1C261A67" w14:textId="77777777" w:rsidR="008402C5" w:rsidRPr="006B17FA" w:rsidRDefault="002A0CB1" w:rsidP="005E4B40">
      <w:pPr>
        <w:spacing w:after="240"/>
      </w:pPr>
      <w:r w:rsidRPr="006B17FA">
        <w:t>The parties agree as follows:</w:t>
      </w:r>
    </w:p>
    <w:p w14:paraId="7CCF9377" w14:textId="3AA3C314" w:rsidR="008402C5" w:rsidRPr="00835A95" w:rsidRDefault="002A0CB1" w:rsidP="00835A95">
      <w:pPr>
        <w:pStyle w:val="Heading1"/>
        <w:rPr>
          <w:rFonts w:eastAsia="Times New Roman"/>
        </w:rPr>
      </w:pPr>
      <w:r w:rsidRPr="006B17FA">
        <w:rPr>
          <w:rFonts w:eastAsia="Times New Roman"/>
          <w:b/>
          <w:u w:val="single"/>
        </w:rPr>
        <w:t>Term</w:t>
      </w:r>
      <w:r w:rsidRPr="00EA02CF">
        <w:rPr>
          <w:rFonts w:eastAsia="Times New Roman"/>
          <w:b/>
        </w:rPr>
        <w:t>.</w:t>
      </w:r>
      <w:r w:rsidRPr="006B17FA">
        <w:rPr>
          <w:rFonts w:eastAsia="Times New Roman"/>
        </w:rPr>
        <w:t xml:space="preserve"> </w:t>
      </w:r>
      <w:r w:rsidR="00ED7EC0">
        <w:rPr>
          <w:rFonts w:eastAsia="Times New Roman"/>
        </w:rPr>
        <w:t xml:space="preserve"> </w:t>
      </w:r>
      <w:r w:rsidRPr="006B17FA">
        <w:rPr>
          <w:rFonts w:eastAsia="Times New Roman"/>
        </w:rPr>
        <w:t>This Agreement will commence on the date listed above and terminate on June 30, 2025 (</w:t>
      </w:r>
      <w:r w:rsidR="009200F7" w:rsidRPr="006B17FA">
        <w:rPr>
          <w:rFonts w:eastAsia="Times New Roman"/>
        </w:rPr>
        <w:t xml:space="preserve">the </w:t>
      </w:r>
      <w:r w:rsidR="009200F7" w:rsidRPr="006B17FA">
        <w:rPr>
          <w:rFonts w:eastAsia="Times New Roman"/>
          <w:b/>
        </w:rPr>
        <w:t>“Term</w:t>
      </w:r>
      <w:r w:rsidRPr="006B17FA">
        <w:rPr>
          <w:rFonts w:eastAsia="Times New Roman"/>
        </w:rPr>
        <w:t>”).</w:t>
      </w:r>
    </w:p>
    <w:p w14:paraId="42594952" w14:textId="377FB13B" w:rsidR="008402C5" w:rsidRPr="006B17FA" w:rsidRDefault="002A0CB1" w:rsidP="00EA02CF">
      <w:pPr>
        <w:pStyle w:val="Heading1"/>
        <w:rPr>
          <w:rFonts w:eastAsia="Times New Roman"/>
        </w:rPr>
      </w:pPr>
      <w:r w:rsidRPr="006B17FA">
        <w:rPr>
          <w:rFonts w:eastAsia="Times New Roman"/>
          <w:b/>
          <w:u w:val="single"/>
        </w:rPr>
        <w:t>Scope of Services</w:t>
      </w:r>
      <w:r w:rsidRPr="00EA02CF">
        <w:rPr>
          <w:rFonts w:eastAsia="Times New Roman"/>
          <w:b/>
        </w:rPr>
        <w:t>.</w:t>
      </w:r>
      <w:r w:rsidRPr="006B17FA">
        <w:rPr>
          <w:rFonts w:eastAsia="Times New Roman"/>
        </w:rPr>
        <w:t xml:space="preserve"> </w:t>
      </w:r>
      <w:r w:rsidR="00ED7EC0">
        <w:rPr>
          <w:rFonts w:eastAsia="Times New Roman"/>
        </w:rPr>
        <w:t xml:space="preserve"> </w:t>
      </w:r>
      <w:r w:rsidRPr="006B17FA">
        <w:rPr>
          <w:rFonts w:eastAsia="Times New Roman"/>
        </w:rPr>
        <w:t>Provider will provide the services a</w:t>
      </w:r>
      <w:r>
        <w:rPr>
          <w:rFonts w:eastAsia="Times New Roman"/>
        </w:rPr>
        <w:t xml:space="preserve">s </w:t>
      </w:r>
      <w:r w:rsidRPr="006B17FA">
        <w:rPr>
          <w:rFonts w:eastAsia="Times New Roman"/>
        </w:rPr>
        <w:t>described in Exhibit A (the “Services”) for the</w:t>
      </w:r>
      <w:r w:rsidR="006B17FA">
        <w:rPr>
          <w:rFonts w:eastAsia="Times New Roman"/>
        </w:rPr>
        <w:t xml:space="preserve"> </w:t>
      </w:r>
      <w:r w:rsidRPr="006B17FA">
        <w:rPr>
          <w:rFonts w:eastAsia="Times New Roman"/>
        </w:rPr>
        <w:t>2024-2025 Regular School Year School Year.</w:t>
      </w:r>
    </w:p>
    <w:p w14:paraId="765EA9D3" w14:textId="77777777" w:rsidR="008402C5" w:rsidRPr="00EA02CF" w:rsidRDefault="002A0CB1" w:rsidP="00EA02CF">
      <w:pPr>
        <w:pStyle w:val="Heading1"/>
        <w:keepNext/>
        <w:keepLines/>
        <w:rPr>
          <w:rFonts w:eastAsia="Times New Roman"/>
          <w:b/>
        </w:rPr>
      </w:pPr>
      <w:r w:rsidRPr="00EA02CF">
        <w:rPr>
          <w:rFonts w:eastAsia="Times New Roman"/>
          <w:b/>
          <w:u w:val="single"/>
        </w:rPr>
        <w:t>Provider Responsibilities</w:t>
      </w:r>
      <w:r w:rsidRPr="00EA02CF">
        <w:rPr>
          <w:rFonts w:eastAsia="Times New Roman"/>
          <w:b/>
        </w:rPr>
        <w:t>.</w:t>
      </w:r>
    </w:p>
    <w:p w14:paraId="28A5F818" w14:textId="0F5EF570" w:rsidR="008402C5" w:rsidRDefault="002A0CB1" w:rsidP="00EA02CF">
      <w:pPr>
        <w:pStyle w:val="Heading2"/>
        <w:rPr>
          <w:rFonts w:eastAsia="Times New Roman"/>
        </w:rPr>
      </w:pPr>
      <w:r w:rsidRPr="006B17FA">
        <w:rPr>
          <w:rFonts w:eastAsia="Times New Roman"/>
        </w:rPr>
        <w:t xml:space="preserve">Services. </w:t>
      </w:r>
      <w:r w:rsidR="00ED7EC0">
        <w:rPr>
          <w:rFonts w:eastAsia="Times New Roman"/>
        </w:rPr>
        <w:t xml:space="preserve"> </w:t>
      </w:r>
      <w:r w:rsidRPr="006B17FA">
        <w:rPr>
          <w:rFonts w:eastAsia="Times New Roman"/>
        </w:rPr>
        <w:t xml:space="preserve">Provider will deliver Services in a professional manner in accordance with recognized industry standards for similar services and qualified personnel will be assigned for that purpose. In providing the Services, Provider and its personnel shall exercise reasonable care. Provider cannot guarantee or </w:t>
      </w:r>
      <w:r w:rsidR="00285A76">
        <w:rPr>
          <w:rFonts w:eastAsia="Times New Roman"/>
        </w:rPr>
        <w:t>ensure</w:t>
      </w:r>
      <w:r w:rsidR="00285A76" w:rsidRPr="006B17FA">
        <w:rPr>
          <w:rFonts w:eastAsia="Times New Roman"/>
        </w:rPr>
        <w:t xml:space="preserve"> </w:t>
      </w:r>
      <w:r w:rsidRPr="006B17FA">
        <w:rPr>
          <w:rFonts w:eastAsia="Times New Roman"/>
        </w:rPr>
        <w:t xml:space="preserve">the achievement of any performance objective, nor can Provider guarantee or </w:t>
      </w:r>
      <w:r w:rsidR="004E69CC">
        <w:rPr>
          <w:rFonts w:eastAsia="Times New Roman"/>
        </w:rPr>
        <w:t>ensure</w:t>
      </w:r>
      <w:ins w:id="1" w:author="Gaschen, Dane" w:date="2024-11-08T14:35:00Z">
        <w:r w:rsidR="004E69CC" w:rsidRPr="006B17FA">
          <w:rPr>
            <w:rFonts w:eastAsia="Times New Roman"/>
          </w:rPr>
          <w:t xml:space="preserve"> </w:t>
        </w:r>
      </w:ins>
      <w:r w:rsidRPr="006B17FA">
        <w:rPr>
          <w:rFonts w:eastAsia="Times New Roman"/>
        </w:rPr>
        <w:t>any particular outcome for Customer, Nonpublic School, student or any other person as a result of this Agreement or the performance of the Services. Delivery of the Services will include use of certain proprietary programs, systems, teaching techniques, diagnostic tests, diagnostic and academic courses and materials of Provider.</w:t>
      </w:r>
    </w:p>
    <w:p w14:paraId="022B6EB0" w14:textId="77777777" w:rsidR="008402C5" w:rsidRPr="006B17FA" w:rsidRDefault="002A0CB1" w:rsidP="00EA02CF">
      <w:pPr>
        <w:pStyle w:val="Heading2"/>
        <w:rPr>
          <w:rFonts w:eastAsia="Times New Roman"/>
        </w:rPr>
      </w:pPr>
      <w:r w:rsidRPr="006B17FA">
        <w:rPr>
          <w:rFonts w:eastAsia="Times New Roman"/>
        </w:rPr>
        <w:t xml:space="preserve">Distance Learning Delivery Permitted. </w:t>
      </w:r>
      <w:r w:rsidR="00ED7EC0">
        <w:rPr>
          <w:rFonts w:eastAsia="Times New Roman"/>
        </w:rPr>
        <w:t xml:space="preserve"> </w:t>
      </w:r>
      <w:r w:rsidRPr="006B17FA">
        <w:rPr>
          <w:rFonts w:eastAsia="Times New Roman"/>
        </w:rPr>
        <w:t>Provider may deliver any portion of the Program when necessary, via distance learning to the extent practicable at the same rates set forth in this Agreement. Delivery of the Program via distance learning does not require consent from the Customer.</w:t>
      </w:r>
    </w:p>
    <w:p w14:paraId="574211BB" w14:textId="77777777" w:rsidR="008402C5" w:rsidRPr="006B17FA" w:rsidRDefault="002A0CB1" w:rsidP="00EA02CF">
      <w:pPr>
        <w:pStyle w:val="Heading2"/>
        <w:rPr>
          <w:rFonts w:eastAsia="Times New Roman"/>
        </w:rPr>
      </w:pPr>
      <w:r w:rsidRPr="006B17FA">
        <w:rPr>
          <w:rFonts w:eastAsia="Times New Roman"/>
        </w:rPr>
        <w:t xml:space="preserve">Control of Program Staff. </w:t>
      </w:r>
      <w:r w:rsidR="00ED7EC0">
        <w:rPr>
          <w:rFonts w:eastAsia="Times New Roman"/>
        </w:rPr>
        <w:t xml:space="preserve"> </w:t>
      </w:r>
      <w:r w:rsidRPr="006B17FA">
        <w:rPr>
          <w:rFonts w:eastAsia="Times New Roman"/>
        </w:rPr>
        <w:t>Staff who provide the Services are Provider employees or independent contractors (“Provider Personnel”).</w:t>
      </w:r>
    </w:p>
    <w:p w14:paraId="1CAF0AD4" w14:textId="77777777" w:rsidR="008402C5" w:rsidRPr="006B17FA" w:rsidRDefault="002A0CB1" w:rsidP="00EA02CF">
      <w:pPr>
        <w:pStyle w:val="Heading2"/>
        <w:rPr>
          <w:rFonts w:eastAsia="Times New Roman"/>
        </w:rPr>
      </w:pPr>
      <w:r w:rsidRPr="006B17FA">
        <w:rPr>
          <w:rFonts w:eastAsia="Times New Roman"/>
        </w:rPr>
        <w:t xml:space="preserve">Change in Circumstances. </w:t>
      </w:r>
      <w:r w:rsidR="00ED7EC0">
        <w:rPr>
          <w:rFonts w:eastAsia="Times New Roman"/>
        </w:rPr>
        <w:t xml:space="preserve"> </w:t>
      </w:r>
      <w:r w:rsidRPr="006B17FA">
        <w:rPr>
          <w:rFonts w:eastAsia="Times New Roman"/>
        </w:rPr>
        <w:t>Provider will inform the Customer if it learns of any change in circumstances at a Nonpublic School receiving the Services that may affect delivery, including changes to administrative personnel, at the Nonpublic School where the Services are delivered or if the Nonpublic School’s funding allocation has been expended.</w:t>
      </w:r>
    </w:p>
    <w:p w14:paraId="023F33F9" w14:textId="77777777" w:rsidR="008402C5" w:rsidRPr="00EA02CF" w:rsidRDefault="002A0CB1" w:rsidP="00EA02CF">
      <w:pPr>
        <w:pStyle w:val="Heading1"/>
        <w:keepNext/>
        <w:keepLines/>
        <w:rPr>
          <w:rFonts w:eastAsia="Times New Roman"/>
          <w:b/>
        </w:rPr>
      </w:pPr>
      <w:r w:rsidRPr="00EA02CF">
        <w:rPr>
          <w:rFonts w:eastAsia="Times New Roman"/>
          <w:b/>
          <w:u w:val="single"/>
        </w:rPr>
        <w:t>Customer Responsibilities</w:t>
      </w:r>
      <w:r w:rsidRPr="00EA02CF">
        <w:rPr>
          <w:rFonts w:eastAsia="Times New Roman"/>
          <w:b/>
        </w:rPr>
        <w:t>.</w:t>
      </w:r>
    </w:p>
    <w:p w14:paraId="4DB97979" w14:textId="77777777" w:rsidR="008402C5" w:rsidRPr="006B17FA" w:rsidRDefault="002A0CB1" w:rsidP="00EA02CF">
      <w:pPr>
        <w:pStyle w:val="Heading2"/>
        <w:rPr>
          <w:rFonts w:eastAsia="Times New Roman"/>
        </w:rPr>
      </w:pPr>
      <w:r w:rsidRPr="006B17FA">
        <w:rPr>
          <w:rFonts w:eastAsia="Times New Roman"/>
        </w:rPr>
        <w:t xml:space="preserve">Student Placement. </w:t>
      </w:r>
      <w:r w:rsidR="00A6571B">
        <w:rPr>
          <w:rFonts w:eastAsia="Times New Roman"/>
        </w:rPr>
        <w:t xml:space="preserve"> </w:t>
      </w:r>
      <w:r w:rsidRPr="006B17FA">
        <w:rPr>
          <w:rFonts w:eastAsia="Times New Roman"/>
        </w:rPr>
        <w:t>The Customer will consult with Provider regarding the placement of students for participation in a program to receive Services.</w:t>
      </w:r>
    </w:p>
    <w:p w14:paraId="5F7602A1" w14:textId="77777777" w:rsidR="008402C5" w:rsidRPr="006B17FA" w:rsidRDefault="002A0CB1" w:rsidP="00EA02CF">
      <w:pPr>
        <w:pStyle w:val="Heading2"/>
        <w:rPr>
          <w:rFonts w:eastAsia="Times New Roman"/>
        </w:rPr>
      </w:pPr>
      <w:r w:rsidRPr="006B17FA">
        <w:rPr>
          <w:rFonts w:eastAsia="Times New Roman"/>
        </w:rPr>
        <w:t xml:space="preserve">Non-Solicitation. </w:t>
      </w:r>
      <w:r w:rsidR="00A6571B">
        <w:rPr>
          <w:rFonts w:eastAsia="Times New Roman"/>
        </w:rPr>
        <w:t xml:space="preserve"> </w:t>
      </w:r>
      <w:r w:rsidRPr="006B17FA">
        <w:rPr>
          <w:rFonts w:eastAsia="Times New Roman"/>
        </w:rPr>
        <w:t xml:space="preserve">During the Term of this Agreement and for a period of twelve (12) months thereafter (the “Non-Solicitation Period”), the Customer shall not, </w:t>
      </w:r>
      <w:r w:rsidRPr="006B17FA">
        <w:rPr>
          <w:rFonts w:eastAsia="Times New Roman"/>
        </w:rPr>
        <w:lastRenderedPageBreak/>
        <w:t xml:space="preserve">either directly, indirectly through a third party, hire, or hire for the benefit for a third-party, nor solicit for employment any Provider employee or independent contractor. The Provider may waive the Customer’s requirement not to solicit the Provider employee or independent contractor upon request and is effective only if in writing. If the Customer hires any Provider employee or independent contractor during the Non-Solicitation Period then the Customer will pay either: (a) thirty percent (30%) of the employee’s annual compensation paid by the Provider if the hired person was a Catapult employee, or (b) a fee of Ten Thousand and 00/100 ($10,000.00) dollars if the hired person was an independent contractor (the “Commission”). The Commission is payable within thirty (30) days of the time the Provider employee or independent contractor </w:t>
      </w:r>
      <w:del w:id="2" w:author="Gaschen, Dane" w:date="2024-11-08T14:39:00Z">
        <w:r w:rsidRPr="006B17FA" w:rsidDel="004E69CC">
          <w:rPr>
            <w:rFonts w:eastAsia="Times New Roman"/>
          </w:rPr>
          <w:delText xml:space="preserve">accepts </w:delText>
        </w:r>
      </w:del>
      <w:ins w:id="3" w:author="Gaschen, Dane" w:date="2024-11-08T14:39:00Z">
        <w:r w:rsidR="004E69CC">
          <w:rPr>
            <w:rFonts w:eastAsia="Times New Roman"/>
          </w:rPr>
          <w:t>begins actual</w:t>
        </w:r>
        <w:r w:rsidR="004E69CC" w:rsidRPr="006B17FA">
          <w:rPr>
            <w:rFonts w:eastAsia="Times New Roman"/>
          </w:rPr>
          <w:t xml:space="preserve"> </w:t>
        </w:r>
      </w:ins>
      <w:r w:rsidRPr="006B17FA">
        <w:rPr>
          <w:rFonts w:eastAsia="Times New Roman"/>
        </w:rPr>
        <w:t>employment with the Customer. The Commission is non-refundable.</w:t>
      </w:r>
    </w:p>
    <w:p w14:paraId="4D4FCC01" w14:textId="77777777" w:rsidR="008402C5" w:rsidRPr="006B17FA" w:rsidRDefault="002A0CB1" w:rsidP="00EA02CF">
      <w:pPr>
        <w:pStyle w:val="Heading2"/>
        <w:rPr>
          <w:rFonts w:eastAsia="Times New Roman"/>
        </w:rPr>
      </w:pPr>
      <w:r w:rsidRPr="006B17FA">
        <w:rPr>
          <w:rFonts w:eastAsia="Times New Roman"/>
        </w:rPr>
        <w:t xml:space="preserve">Change in Circumstances. </w:t>
      </w:r>
      <w:r w:rsidR="00A6571B">
        <w:rPr>
          <w:rFonts w:eastAsia="Times New Roman"/>
        </w:rPr>
        <w:t xml:space="preserve"> </w:t>
      </w:r>
      <w:r w:rsidRPr="006B17FA">
        <w:rPr>
          <w:rFonts w:eastAsia="Times New Roman"/>
        </w:rPr>
        <w:t>Customer will inform the Provider if it learns of any change in circumstances that may affect the delivery of the Services, which includes any change in administrative personnel, either at the Customer or the Nonpublic School recipient of Services, or any change in funding for the Services.</w:t>
      </w:r>
    </w:p>
    <w:p w14:paraId="09522353" w14:textId="77777777" w:rsidR="008402C5" w:rsidRPr="006B17FA" w:rsidRDefault="002A0CB1" w:rsidP="00EA02CF">
      <w:pPr>
        <w:pStyle w:val="Heading2"/>
        <w:rPr>
          <w:rFonts w:eastAsia="Times New Roman"/>
        </w:rPr>
      </w:pPr>
      <w:r w:rsidRPr="006B17FA">
        <w:rPr>
          <w:rFonts w:eastAsia="Times New Roman"/>
        </w:rPr>
        <w:t xml:space="preserve">Change in Administrative Personnel. </w:t>
      </w:r>
      <w:r w:rsidR="00A6571B">
        <w:rPr>
          <w:rFonts w:eastAsia="Times New Roman"/>
        </w:rPr>
        <w:t xml:space="preserve"> </w:t>
      </w:r>
      <w:r w:rsidRPr="006B17FA">
        <w:rPr>
          <w:rFonts w:eastAsia="Times New Roman"/>
        </w:rPr>
        <w:t>In the event there is a change in Customer personnel assigned to oversee or manage this Agreement, the Customer will schedule a meeting between Provider and newly hired or appointed Customer personnel as soon practicable but no later than sixty (60) days from their start date.</w:t>
      </w:r>
    </w:p>
    <w:p w14:paraId="2F21DC47" w14:textId="77777777" w:rsidR="008402C5" w:rsidRPr="00EA02CF" w:rsidRDefault="002A0CB1" w:rsidP="00EA02CF">
      <w:pPr>
        <w:pStyle w:val="Heading1"/>
        <w:keepNext/>
        <w:keepLines/>
        <w:rPr>
          <w:rFonts w:eastAsia="Times New Roman"/>
          <w:b/>
          <w:u w:val="single"/>
        </w:rPr>
      </w:pPr>
      <w:r w:rsidRPr="00EA02CF">
        <w:rPr>
          <w:rFonts w:eastAsia="Times New Roman"/>
          <w:b/>
          <w:u w:val="single"/>
        </w:rPr>
        <w:t>Fees and Payment</w:t>
      </w:r>
    </w:p>
    <w:p w14:paraId="410C6151" w14:textId="77777777" w:rsidR="008402C5" w:rsidRPr="006B17FA" w:rsidRDefault="002A0CB1" w:rsidP="00EA02CF">
      <w:pPr>
        <w:pStyle w:val="Heading2"/>
        <w:rPr>
          <w:rFonts w:eastAsia="Times New Roman"/>
        </w:rPr>
      </w:pPr>
      <w:r w:rsidRPr="006B17FA">
        <w:rPr>
          <w:rFonts w:eastAsia="Times New Roman"/>
        </w:rPr>
        <w:t xml:space="preserve">Fees. </w:t>
      </w:r>
      <w:r w:rsidR="00A6571B">
        <w:rPr>
          <w:rFonts w:eastAsia="Times New Roman"/>
        </w:rPr>
        <w:t xml:space="preserve"> </w:t>
      </w:r>
      <w:r w:rsidRPr="006B17FA">
        <w:rPr>
          <w:rFonts w:eastAsia="Times New Roman"/>
        </w:rPr>
        <w:t>The fee for the Services is as set forth in Exhibit A.</w:t>
      </w:r>
    </w:p>
    <w:p w14:paraId="12FE2BE2" w14:textId="77777777" w:rsidR="008402C5" w:rsidRPr="006B17FA" w:rsidRDefault="002A0CB1" w:rsidP="00EA02CF">
      <w:pPr>
        <w:pStyle w:val="Heading2"/>
        <w:rPr>
          <w:rFonts w:eastAsia="Times New Roman"/>
        </w:rPr>
      </w:pPr>
      <w:r w:rsidRPr="006B17FA">
        <w:rPr>
          <w:rFonts w:eastAsia="Times New Roman"/>
        </w:rPr>
        <w:t xml:space="preserve">Invoicing and Payment. </w:t>
      </w:r>
      <w:r w:rsidR="00A6571B">
        <w:rPr>
          <w:rFonts w:eastAsia="Times New Roman"/>
        </w:rPr>
        <w:t xml:space="preserve"> </w:t>
      </w:r>
      <w:r w:rsidRPr="006B17FA">
        <w:rPr>
          <w:rFonts w:eastAsia="Times New Roman"/>
        </w:rPr>
        <w:t>Provider will invoice the Customer in 5 equal installments starting in December</w:t>
      </w:r>
      <w:del w:id="4" w:author="Gaschen, Dane" w:date="2024-11-08T14:40:00Z">
        <w:r w:rsidRPr="006B17FA" w:rsidDel="00CE7113">
          <w:rPr>
            <w:rFonts w:eastAsia="Times New Roman"/>
          </w:rPr>
          <w:delText>.</w:delText>
        </w:r>
      </w:del>
      <w:r w:rsidRPr="006B17FA">
        <w:rPr>
          <w:rFonts w:eastAsia="Times New Roman"/>
        </w:rPr>
        <w:t>, unless otherwise agreed to by the parties. Payments for the Services are due within thirty (30) days of the invoice date and are nonrefundable unless otherwise agreed in writing. The Customer is responsible for all applicable sales, use or other taxes or duties, however designated, which are imposed on any Services provided pursuant to the Agreement. If the Customer claims tax-exempt status, the Customer will present evidence of such tax exemption upon request of Provider.</w:t>
      </w:r>
    </w:p>
    <w:p w14:paraId="3BE62D35" w14:textId="77777777" w:rsidR="008402C5" w:rsidRPr="00EA02CF" w:rsidRDefault="002A0CB1" w:rsidP="00EA02CF">
      <w:pPr>
        <w:pStyle w:val="Heading1"/>
        <w:keepNext/>
        <w:keepLines/>
        <w:rPr>
          <w:rFonts w:eastAsia="Times New Roman"/>
          <w:b/>
          <w:u w:val="single"/>
        </w:rPr>
      </w:pPr>
      <w:r w:rsidRPr="00EA02CF">
        <w:rPr>
          <w:rFonts w:eastAsia="Times New Roman"/>
          <w:b/>
          <w:u w:val="single"/>
        </w:rPr>
        <w:t>Intellectual Property</w:t>
      </w:r>
    </w:p>
    <w:p w14:paraId="08611543" w14:textId="77777777" w:rsidR="008402C5" w:rsidRPr="006B17FA" w:rsidRDefault="002A0CB1" w:rsidP="00EA02CF">
      <w:pPr>
        <w:pStyle w:val="Heading2"/>
        <w:rPr>
          <w:rFonts w:eastAsia="Times New Roman"/>
        </w:rPr>
      </w:pPr>
      <w:r w:rsidRPr="006B17FA">
        <w:rPr>
          <w:rFonts w:eastAsia="Times New Roman"/>
        </w:rPr>
        <w:t>All rights, title and interest in any information and items, including training, curricula, educational content thereof developed by Provider that is used in the provision of Services is the sole and exclusive property of Provider and it shall retain sole and exclusive ownership of all rights, title and interest in its proprietary information, processes, methodologies, know-how and software, including such information as existed prior to the delivery of the Services and, to the extent such information is of general application, anything that it may discover, create or develop during provision of the Services (the “Provider Materials”).</w:t>
      </w:r>
    </w:p>
    <w:p w14:paraId="0F795800" w14:textId="77777777" w:rsidR="008402C5" w:rsidRPr="006B17FA" w:rsidRDefault="002A0CB1" w:rsidP="00EA02CF">
      <w:pPr>
        <w:pStyle w:val="Heading1"/>
        <w:keepNext/>
        <w:keepLines/>
        <w:rPr>
          <w:rFonts w:eastAsia="Times New Roman"/>
          <w:b/>
          <w:color w:val="000000"/>
        </w:rPr>
      </w:pPr>
      <w:r w:rsidRPr="006B17FA">
        <w:rPr>
          <w:rFonts w:eastAsia="Times New Roman"/>
          <w:b/>
          <w:color w:val="000000"/>
          <w:u w:val="single"/>
        </w:rPr>
        <w:lastRenderedPageBreak/>
        <w:t>Confidential Information</w:t>
      </w:r>
    </w:p>
    <w:p w14:paraId="3D31B55E" w14:textId="77777777" w:rsidR="008402C5" w:rsidRPr="006B17FA" w:rsidRDefault="002A0CB1" w:rsidP="006D4159">
      <w:pPr>
        <w:pStyle w:val="Heading2"/>
        <w:rPr>
          <w:rFonts w:eastAsia="Times New Roman"/>
        </w:rPr>
      </w:pPr>
      <w:r w:rsidRPr="006B17FA">
        <w:rPr>
          <w:rFonts w:eastAsia="Times New Roman"/>
        </w:rPr>
        <w:t>“Confidential Information” means the confidential information to be disclosed under this Agreement including certain proprietary information, which may include but is not limited to, strategic planning, financial data, training content, presentations, trade secrets, trademarks, technical data, benchmarking, know-how, methodologies, discoveries, ideas, concepts, techniques, designs, specifications, and other business information not generally known in the marketplace, and Personally Identifiable Information as defined below.</w:t>
      </w:r>
    </w:p>
    <w:p w14:paraId="3707A7EC" w14:textId="77777777" w:rsidR="008402C5" w:rsidRPr="006B17FA" w:rsidRDefault="002A0CB1" w:rsidP="006D4159">
      <w:pPr>
        <w:pStyle w:val="Heading2"/>
        <w:rPr>
          <w:rFonts w:eastAsia="Times New Roman"/>
        </w:rPr>
      </w:pPr>
      <w:r w:rsidRPr="006B17FA">
        <w:rPr>
          <w:rFonts w:eastAsia="Times New Roman"/>
        </w:rPr>
        <w:t>“Personally Identifiable Information” means all information that can be used to identify an individual, as may be defined in applicable information security and privacy laws, and includes “Nonpublic Personal Information” (“NPI”), as defined under the Gramm-Leach-Bliley Act (15 U.S.C. §6801 et seq.); “Personally Identifiable Information (“PII”) derived from Educational Records (defined in 34 CFR § 99.2 ) as described under the Family Educational Rights and Privacy Act (“FERPA”) (20 U.S.C. 1232g, et seq.) and “Protected Health Information” (“PHI”), as defined under the Health and Insurance Portability and Accountability Act of 1996 (42 U.S.C. §1320d) (“HIPAA.”)</w:t>
      </w:r>
    </w:p>
    <w:p w14:paraId="3BC1DB3B" w14:textId="77777777" w:rsidR="008402C5" w:rsidRPr="006B17FA" w:rsidRDefault="002A0CB1" w:rsidP="006D4159">
      <w:pPr>
        <w:pStyle w:val="Heading2"/>
        <w:rPr>
          <w:rFonts w:eastAsia="Times New Roman"/>
        </w:rPr>
      </w:pPr>
      <w:r w:rsidRPr="006B17FA">
        <w:rPr>
          <w:rFonts w:eastAsia="Times New Roman"/>
        </w:rPr>
        <w:t>The party disclosing the Confidential Information will be referred to as the “Disclosing Party” and the party receiving the Confidential Information will be referred as the “Recipient.” It is understood that one party can, at certain times, be a “Recipient” and at other times a “Disclosing Party.”</w:t>
      </w:r>
    </w:p>
    <w:p w14:paraId="17043FC0" w14:textId="77777777" w:rsidR="008402C5" w:rsidRPr="006B17FA" w:rsidRDefault="002A0CB1" w:rsidP="006D4159">
      <w:pPr>
        <w:pStyle w:val="Heading2"/>
        <w:rPr>
          <w:rFonts w:eastAsia="Times New Roman"/>
        </w:rPr>
      </w:pPr>
      <w:r w:rsidRPr="006B17FA">
        <w:rPr>
          <w:rFonts w:eastAsia="Times New Roman"/>
        </w:rPr>
        <w:t>Recipient agrees that neither it, nor any of its employees, officers, directors, agents, and representatives who need to know such information (collectively, its “Representatives”) will: (i) in any fashion or for any purpose use the Confidential Information except for the purpose set forth in the Agreement; or (ii) disclose, divulge, publish or disseminate the Confidential Information except as expressly authorized by Disclosing Party or this Agreement. Recipient further agrees that it and its Representatives will: (y) take all reasonable measures to protect the confidentiality of, and avoid disclosure or use of, the Confidential Information so as to prevent it from entering the public domain or falling into the possession of persons other than those authorized by this Agreement to have access to it; and (z) only permit those Representatives of Recipient who are authorized to participate, directly or indirectly, to have access to Confidential Information.</w:t>
      </w:r>
    </w:p>
    <w:p w14:paraId="190E7002" w14:textId="77777777" w:rsidR="008402C5" w:rsidRPr="006B17FA" w:rsidRDefault="002A0CB1" w:rsidP="006D4159">
      <w:pPr>
        <w:pStyle w:val="Heading2"/>
        <w:rPr>
          <w:rFonts w:eastAsia="Times New Roman"/>
        </w:rPr>
      </w:pPr>
      <w:r w:rsidRPr="006B17FA">
        <w:rPr>
          <w:rFonts w:eastAsia="Times New Roman"/>
        </w:rPr>
        <w:t>Confidential Information shall not include any information (a) previously known by Recipient, (b) independently developed by Recipient, without use of any Confidential Information, (c) acquired by Recipient from a third party that is not, to Recipient’s knowledge after due inquiry, under any legal obligation not to disclose such information or (d) that is, or becomes, public through no breach by Recipient of this Agreement.</w:t>
      </w:r>
    </w:p>
    <w:p w14:paraId="59EBCC99" w14:textId="77777777" w:rsidR="008402C5" w:rsidRPr="006B17FA" w:rsidRDefault="002A0CB1" w:rsidP="006D4159">
      <w:pPr>
        <w:pStyle w:val="Heading2"/>
        <w:rPr>
          <w:rFonts w:eastAsia="Times New Roman"/>
        </w:rPr>
      </w:pPr>
      <w:r w:rsidRPr="006B17FA">
        <w:rPr>
          <w:rFonts w:eastAsia="Times New Roman"/>
        </w:rPr>
        <w:t xml:space="preserve">Accordingly, Recipient agrees, subject to applicable law or court order, not to disclose any of its communications, or any of the information it receives and </w:t>
      </w:r>
      <w:r w:rsidRPr="006B17FA">
        <w:rPr>
          <w:rFonts w:eastAsia="Times New Roman"/>
        </w:rPr>
        <w:lastRenderedPageBreak/>
        <w:t>develops in the course of the Services, to any person or entity apart from Customer and such other persons or entities as permitted by law or as Customer may designate.</w:t>
      </w:r>
    </w:p>
    <w:p w14:paraId="4614FB8C" w14:textId="77777777" w:rsidR="008402C5" w:rsidRDefault="002A0CB1" w:rsidP="006D4159">
      <w:pPr>
        <w:pStyle w:val="Heading2"/>
        <w:rPr>
          <w:rFonts w:eastAsia="Times New Roman"/>
        </w:rPr>
      </w:pPr>
      <w:r w:rsidRPr="006B17FA">
        <w:rPr>
          <w:rFonts w:eastAsia="Times New Roman"/>
        </w:rPr>
        <w:t>Return of Confidential and Proprietary Information. Upon request of the Disclosing Party, the Customer shall return, and cause any Nonpublic School in possession of, all Confidential Information in its possession, custody or control to the Disclosing Party.</w:t>
      </w:r>
    </w:p>
    <w:p w14:paraId="2E030E44" w14:textId="77777777" w:rsidR="009C04BA" w:rsidRPr="009C04BA" w:rsidRDefault="00E46B60">
      <w:pPr>
        <w:pStyle w:val="BodyText"/>
        <w:ind w:left="1440" w:hanging="720"/>
        <w:rPr>
          <w:rPrChange w:id="5" w:author="Gaschen, Dane" w:date="2024-11-08T14:50:00Z">
            <w:rPr>
              <w:rFonts w:eastAsia="Times New Roman"/>
            </w:rPr>
          </w:rPrChange>
        </w:rPr>
        <w:pPrChange w:id="6" w:author="Gaschen, Dane" w:date="2024-11-08T14:54:00Z">
          <w:pPr>
            <w:pStyle w:val="Heading2"/>
          </w:pPr>
        </w:pPrChange>
      </w:pPr>
      <w:r>
        <w:t>(h)</w:t>
      </w:r>
      <w:r>
        <w:tab/>
        <w:t xml:space="preserve">Customer is a public entity and subject to ORC § 149.43. If Customer receives a request for any of Provider’s confidential information, Customer will </w:t>
      </w:r>
      <w:r w:rsidR="008A3954">
        <w:t>notify</w:t>
      </w:r>
      <w:r>
        <w:t xml:space="preserve"> Provider. It will be Provider’s sole responsibility to take any appropriate legal action, at Provider’s sole expense, to prevent the disclosure of Provider’s confidential information</w:t>
      </w:r>
      <w:r w:rsidR="008A3954">
        <w:t xml:space="preserve"> if it chooses to do so</w:t>
      </w:r>
      <w:r>
        <w:t>.</w:t>
      </w:r>
    </w:p>
    <w:p w14:paraId="46470977" w14:textId="77777777" w:rsidR="008402C5" w:rsidRPr="006B17FA" w:rsidRDefault="002A0CB1" w:rsidP="00EA02CF">
      <w:pPr>
        <w:pStyle w:val="Heading1"/>
        <w:keepNext/>
        <w:keepLines/>
        <w:rPr>
          <w:rFonts w:eastAsia="Times New Roman"/>
          <w:b/>
          <w:color w:val="000000"/>
        </w:rPr>
      </w:pPr>
      <w:r w:rsidRPr="006B17FA">
        <w:rPr>
          <w:rFonts w:eastAsia="Times New Roman"/>
          <w:b/>
          <w:color w:val="000000"/>
          <w:u w:val="single"/>
        </w:rPr>
        <w:t>Students and Records and Privacy</w:t>
      </w:r>
    </w:p>
    <w:p w14:paraId="2E42EE00" w14:textId="77777777" w:rsidR="008402C5" w:rsidRPr="006B17FA" w:rsidRDefault="002A0CB1" w:rsidP="006D4159">
      <w:pPr>
        <w:pStyle w:val="Heading2"/>
        <w:rPr>
          <w:rFonts w:eastAsia="Times New Roman"/>
        </w:rPr>
      </w:pPr>
      <w:r w:rsidRPr="006B17FA">
        <w:rPr>
          <w:rFonts w:eastAsia="Times New Roman"/>
        </w:rPr>
        <w:t>With respect to Education Records (defined above) that Provider may create, receive or maintain on behalf of the Customer or NPS, Provider is designated as a School Official with a legitimate educational interest in and with respect to such Education Records, only to the extent to which Provider is required to create, receive or maintain Education Records to carry out the Services.</w:t>
      </w:r>
    </w:p>
    <w:p w14:paraId="58B152AF" w14:textId="77777777" w:rsidR="008402C5" w:rsidRPr="006B17FA" w:rsidRDefault="002A0CB1" w:rsidP="006D4159">
      <w:pPr>
        <w:pStyle w:val="Heading2"/>
        <w:rPr>
          <w:rFonts w:eastAsia="Times New Roman"/>
          <w:u w:val="single"/>
        </w:rPr>
      </w:pPr>
      <w:r w:rsidRPr="006B17FA">
        <w:rPr>
          <w:rFonts w:eastAsia="Times New Roman"/>
          <w:u w:val="single"/>
        </w:rPr>
        <w:t>FERPA</w:t>
      </w:r>
      <w:r w:rsidRPr="006B17FA">
        <w:rPr>
          <w:rFonts w:eastAsia="Times New Roman"/>
        </w:rPr>
        <w:t xml:space="preserve">. </w:t>
      </w:r>
      <w:r w:rsidR="006D4159">
        <w:rPr>
          <w:rFonts w:eastAsia="Times New Roman"/>
        </w:rPr>
        <w:t xml:space="preserve"> </w:t>
      </w:r>
      <w:r w:rsidRPr="006B17FA">
        <w:rPr>
          <w:rFonts w:eastAsia="Times New Roman"/>
        </w:rPr>
        <w:t>To the extent Services provided hereunder pertain to the access to student information, Provider will comply with 20 U.S.C. §1232g - the Family Educational Rights and Privacy Act (FERPA)</w:t>
      </w:r>
      <w:del w:id="7" w:author="Gaschen, Dane" w:date="2024-11-08T14:59:00Z">
        <w:r w:rsidRPr="006B17FA" w:rsidDel="008A3954">
          <w:rPr>
            <w:rFonts w:eastAsia="Times New Roman"/>
          </w:rPr>
          <w:delText>,</w:delText>
        </w:r>
      </w:del>
      <w:ins w:id="8" w:author="Gaschen, Dane" w:date="2024-11-08T14:59:00Z">
        <w:r w:rsidR="008A3954">
          <w:rPr>
            <w:rFonts w:eastAsia="Times New Roman"/>
          </w:rPr>
          <w:t xml:space="preserve"> and</w:t>
        </w:r>
      </w:ins>
      <w:r w:rsidRPr="006B17FA">
        <w:rPr>
          <w:rFonts w:eastAsia="Times New Roman"/>
        </w:rPr>
        <w:t xml:space="preserve"> the federal regulations issued pursuant thereto </w:t>
      </w:r>
      <w:ins w:id="9" w:author="Gaschen, Dane" w:date="2024-11-08T14:59:00Z">
        <w:r w:rsidR="008A3954">
          <w:rPr>
            <w:rFonts w:eastAsia="Times New Roman"/>
          </w:rPr>
          <w:t xml:space="preserve">in </w:t>
        </w:r>
      </w:ins>
      <w:r w:rsidRPr="006B17FA">
        <w:rPr>
          <w:rFonts w:eastAsia="Times New Roman"/>
        </w:rPr>
        <w:t>34 CFR Part 99.</w:t>
      </w:r>
    </w:p>
    <w:p w14:paraId="25BDF7DD" w14:textId="77777777" w:rsidR="008402C5" w:rsidRPr="006B17FA" w:rsidRDefault="002A0CB1" w:rsidP="006D4159">
      <w:pPr>
        <w:pStyle w:val="Heading2"/>
        <w:rPr>
          <w:rFonts w:eastAsia="Times New Roman"/>
          <w:u w:val="single"/>
        </w:rPr>
      </w:pPr>
      <w:r w:rsidRPr="006B17FA">
        <w:rPr>
          <w:rFonts w:eastAsia="Times New Roman"/>
          <w:u w:val="single"/>
        </w:rPr>
        <w:t>HIPAA, CIPA, and GLBA</w:t>
      </w:r>
      <w:r w:rsidRPr="006B17FA">
        <w:rPr>
          <w:rFonts w:eastAsia="Times New Roman"/>
        </w:rPr>
        <w:t xml:space="preserve">. </w:t>
      </w:r>
      <w:r w:rsidR="006D4159">
        <w:rPr>
          <w:rFonts w:eastAsia="Times New Roman"/>
        </w:rPr>
        <w:t xml:space="preserve"> </w:t>
      </w:r>
      <w:r w:rsidRPr="006B17FA">
        <w:rPr>
          <w:rFonts w:eastAsia="Times New Roman"/>
        </w:rPr>
        <w:t>Further and to the extent applicable, Provider will comply with federal laws and regulations relating to student privacy including Privacy Rights of Students, Computer Users' Responsibilities, Security of Computing Resources, Security of Data, Privacy of Computing Resources, Health Information Privacy and Accountability Act (HIPAA), Children Internet Protection Act (CIPA), and the Gramm-Leach Bliley Act (GLBA).</w:t>
      </w:r>
    </w:p>
    <w:p w14:paraId="03DAAF88" w14:textId="77777777" w:rsidR="008402C5" w:rsidRPr="006B17FA" w:rsidRDefault="002A0CB1" w:rsidP="00EA02CF">
      <w:pPr>
        <w:pStyle w:val="Heading1"/>
        <w:keepNext/>
        <w:keepLines/>
        <w:rPr>
          <w:rFonts w:eastAsia="Times New Roman"/>
          <w:b/>
          <w:color w:val="000000"/>
        </w:rPr>
      </w:pPr>
      <w:r w:rsidRPr="006B17FA">
        <w:rPr>
          <w:rFonts w:eastAsia="Times New Roman"/>
          <w:b/>
          <w:color w:val="000000"/>
          <w:u w:val="single"/>
        </w:rPr>
        <w:t>Breach and Termination.</w:t>
      </w:r>
    </w:p>
    <w:p w14:paraId="778CAA80" w14:textId="77777777" w:rsidR="008402C5" w:rsidRPr="006B17FA" w:rsidRDefault="002A0CB1" w:rsidP="006D4159">
      <w:pPr>
        <w:pStyle w:val="Heading2"/>
        <w:rPr>
          <w:rFonts w:eastAsia="Times New Roman"/>
        </w:rPr>
      </w:pPr>
      <w:r w:rsidRPr="006B17FA">
        <w:rPr>
          <w:rFonts w:eastAsia="Times New Roman"/>
          <w:u w:val="single"/>
        </w:rPr>
        <w:t>Termination for Cause</w:t>
      </w:r>
      <w:r w:rsidRPr="006B17FA">
        <w:rPr>
          <w:rFonts w:eastAsia="Times New Roman"/>
        </w:rPr>
        <w:t>.</w:t>
      </w:r>
      <w:r w:rsidR="006D4159">
        <w:rPr>
          <w:rFonts w:eastAsia="Times New Roman"/>
        </w:rPr>
        <w:t xml:space="preserve"> </w:t>
      </w:r>
      <w:r w:rsidRPr="006B17FA">
        <w:rPr>
          <w:rFonts w:eastAsia="Times New Roman"/>
        </w:rPr>
        <w:t xml:space="preserve"> Either party may terminate this Agreement for cause if the other party is in material breach. The notice of default must provide the breaching party a detailed description of the alleged breach and an opportunity to cure of at least thirty (30) days in the case of a non-monetary default and at least ten (10) days in the case of a monetary default (“Cure Period”). If the breach is not cured within the Cure Period, the non-breaching party may terminate this Agreement by providing a written notice stating the date of termination.</w:t>
      </w:r>
    </w:p>
    <w:p w14:paraId="6A75F63F" w14:textId="77777777" w:rsidR="008402C5" w:rsidRPr="006B17FA" w:rsidRDefault="002A0CB1" w:rsidP="006D4159">
      <w:pPr>
        <w:pStyle w:val="Heading2"/>
        <w:rPr>
          <w:rFonts w:eastAsia="Times New Roman"/>
        </w:rPr>
      </w:pPr>
      <w:r w:rsidRPr="006B17FA">
        <w:rPr>
          <w:rFonts w:eastAsia="Times New Roman"/>
          <w:u w:val="single"/>
        </w:rPr>
        <w:t>Equitable Adjustment</w:t>
      </w:r>
      <w:r w:rsidRPr="006B17FA">
        <w:rPr>
          <w:rFonts w:eastAsia="Times New Roman"/>
        </w:rPr>
        <w:t xml:space="preserve">. </w:t>
      </w:r>
      <w:r w:rsidR="006D4159">
        <w:rPr>
          <w:rFonts w:eastAsia="Times New Roman"/>
        </w:rPr>
        <w:t xml:space="preserve"> </w:t>
      </w:r>
      <w:r w:rsidRPr="006B17FA">
        <w:rPr>
          <w:rFonts w:eastAsia="Times New Roman"/>
        </w:rPr>
        <w:t>Upon early termination of the Agreement, Customer will pay Provider for Services delivered up to and including the date of termination.</w:t>
      </w:r>
    </w:p>
    <w:p w14:paraId="4A74B191" w14:textId="77777777" w:rsidR="008402C5" w:rsidRPr="006B17FA" w:rsidRDefault="002A0CB1" w:rsidP="00EA02CF">
      <w:pPr>
        <w:pStyle w:val="Heading1"/>
        <w:keepNext/>
        <w:keepLines/>
        <w:rPr>
          <w:rFonts w:eastAsia="Times New Roman"/>
          <w:b/>
          <w:color w:val="000000"/>
        </w:rPr>
      </w:pPr>
      <w:r w:rsidRPr="006B17FA">
        <w:rPr>
          <w:rFonts w:eastAsia="Times New Roman"/>
          <w:b/>
          <w:color w:val="000000"/>
          <w:u w:val="single"/>
        </w:rPr>
        <w:lastRenderedPageBreak/>
        <w:t>Indemnification and Limitation of Liability.</w:t>
      </w:r>
    </w:p>
    <w:p w14:paraId="79CCE9FA" w14:textId="77777777" w:rsidR="008402C5" w:rsidRPr="006B17FA" w:rsidRDefault="002A0CB1" w:rsidP="006D4159">
      <w:pPr>
        <w:pStyle w:val="Heading2"/>
        <w:rPr>
          <w:rFonts w:eastAsia="Times New Roman"/>
          <w:u w:val="single"/>
        </w:rPr>
      </w:pPr>
      <w:r w:rsidRPr="006B17FA">
        <w:rPr>
          <w:rFonts w:eastAsia="Times New Roman"/>
          <w:u w:val="single"/>
        </w:rPr>
        <w:t>Provider Indemnification</w:t>
      </w:r>
      <w:r w:rsidRPr="006D4159">
        <w:rPr>
          <w:rFonts w:eastAsia="Times New Roman"/>
        </w:rPr>
        <w:t>.</w:t>
      </w:r>
      <w:r w:rsidRPr="006B17FA">
        <w:rPr>
          <w:rFonts w:eastAsia="Times New Roman"/>
        </w:rPr>
        <w:t xml:space="preserve"> </w:t>
      </w:r>
      <w:r w:rsidR="006D4159">
        <w:rPr>
          <w:rFonts w:eastAsia="Times New Roman"/>
        </w:rPr>
        <w:t xml:space="preserve"> </w:t>
      </w:r>
      <w:r w:rsidRPr="006B17FA">
        <w:rPr>
          <w:rFonts w:eastAsia="Times New Roman"/>
        </w:rPr>
        <w:t>To the extent permitted by law, Provider agrees to indemnify the Customer and its employees, officers, and directors from liabilities, demands, judgments, assessments, damages, fines, penalties, losses, or expenses, including reasonable attorneys’ fees (collectively “Losses”), incurred by reason of a third party claim caused by the Provider’s negligence or willful misconduct in its performance of this Agreement, except to the extent that such Losses are solely caused by negligence or willful misconduct of Customer.</w:t>
      </w:r>
    </w:p>
    <w:p w14:paraId="45392803" w14:textId="3B6C09E4" w:rsidR="008402C5" w:rsidRPr="006B17FA" w:rsidRDefault="002A0CB1" w:rsidP="006D4159">
      <w:pPr>
        <w:pStyle w:val="Heading2"/>
        <w:rPr>
          <w:rFonts w:eastAsia="Times New Roman"/>
          <w:u w:val="single"/>
        </w:rPr>
      </w:pPr>
      <w:r w:rsidRPr="006B17FA">
        <w:rPr>
          <w:rFonts w:eastAsia="Times New Roman"/>
          <w:u w:val="single"/>
        </w:rPr>
        <w:t>Customer Indemnification</w:t>
      </w:r>
      <w:r w:rsidRPr="006B17FA">
        <w:rPr>
          <w:rFonts w:eastAsia="Times New Roman"/>
        </w:rPr>
        <w:t xml:space="preserve">. </w:t>
      </w:r>
      <w:r w:rsidR="006D4159">
        <w:rPr>
          <w:rFonts w:eastAsia="Times New Roman"/>
        </w:rPr>
        <w:t xml:space="preserve"> </w:t>
      </w:r>
      <w:commentRangeStart w:id="10"/>
      <w:ins w:id="11" w:author="Mark Sheppard" w:date="2025-03-05T14:21:00Z" w16du:dateUtc="2025-03-05T20:21:00Z">
        <w:r w:rsidR="005B07CB" w:rsidRPr="005B07CB">
          <w:rPr>
            <w:rFonts w:eastAsia="Times New Roman"/>
          </w:rPr>
          <w:t xml:space="preserve">Customer </w:t>
        </w:r>
      </w:ins>
      <w:commentRangeEnd w:id="10"/>
      <w:ins w:id="12" w:author="Mark Sheppard" w:date="2025-03-05T14:22:00Z" w16du:dateUtc="2025-03-05T20:22:00Z">
        <w:r w:rsidR="005B07CB">
          <w:rPr>
            <w:rStyle w:val="CommentReference"/>
            <w:rFonts w:eastAsia="PMingLiU"/>
            <w:bCs w:val="0"/>
          </w:rPr>
          <w:commentReference w:id="10"/>
        </w:r>
      </w:ins>
      <w:ins w:id="13" w:author="Mark Sheppard" w:date="2025-03-05T14:21:00Z" w16du:dateUtc="2025-03-05T20:21:00Z">
        <w:r w:rsidR="005B07CB" w:rsidRPr="005B07CB">
          <w:rPr>
            <w:rFonts w:eastAsia="Times New Roman"/>
          </w:rPr>
          <w:t>agrees to indemnify Provider and its employees, officers, and directors from Losses incurred by reason of a third-party claim caused by the Customer’s negligence or willful misconduct in its performance of this Agreement, except to the extent that such Losses are solely caused by negligence or willful misconduct of Provider.  Customer’s liability for such indemnification shall not exceed the amount appropriated and certified by Customer as being available for such purpose in accordance with R.C. 5705.41(D)(1).  Customer hereby acknowledges that Provider’s Services under this Agreement constitute sufficient consideration to support Customer’s indemnification obligations assumed under this paragraph.</w:t>
        </w:r>
      </w:ins>
      <w:del w:id="14" w:author="Mark Sheppard" w:date="2025-03-05T14:21:00Z" w16du:dateUtc="2025-03-05T20:21:00Z">
        <w:r w:rsidRPr="006B17FA" w:rsidDel="005B07CB">
          <w:rPr>
            <w:rFonts w:eastAsia="Times New Roman"/>
          </w:rPr>
          <w:delText>To the extent permitted by law, the Customer agrees to indemnify Provider and its employees, officers, and directors from Losses incurred by reason of a third-party claim caused by the Customer’s negligence or willful misconduct in its performance of this Agreement, except to the extent that such Losses are solely caused by negligence or willful misconduct of Provider</w:delText>
        </w:r>
      </w:del>
      <w:r w:rsidRPr="006B17FA">
        <w:rPr>
          <w:rFonts w:eastAsia="Times New Roman"/>
        </w:rPr>
        <w:t>.</w:t>
      </w:r>
    </w:p>
    <w:p w14:paraId="3CC0CF3C" w14:textId="77777777" w:rsidR="008402C5" w:rsidRPr="006B17FA" w:rsidRDefault="002A0CB1" w:rsidP="006D4159">
      <w:pPr>
        <w:pStyle w:val="Heading2"/>
        <w:rPr>
          <w:rFonts w:eastAsia="Times New Roman"/>
          <w:u w:val="single"/>
        </w:rPr>
      </w:pPr>
      <w:r w:rsidRPr="006B17FA">
        <w:rPr>
          <w:rFonts w:eastAsia="Times New Roman"/>
          <w:u w:val="single"/>
        </w:rPr>
        <w:t>Indemnification Process</w:t>
      </w:r>
      <w:r w:rsidRPr="006B17FA">
        <w:rPr>
          <w:rFonts w:eastAsia="Times New Roman"/>
        </w:rPr>
        <w:t xml:space="preserve">. </w:t>
      </w:r>
      <w:r w:rsidR="006D4159">
        <w:rPr>
          <w:rFonts w:eastAsia="Times New Roman"/>
        </w:rPr>
        <w:t xml:space="preserve"> </w:t>
      </w:r>
      <w:r w:rsidRPr="006B17FA">
        <w:rPr>
          <w:rFonts w:eastAsia="Times New Roman"/>
        </w:rPr>
        <w:t>A party to this Agreement claiming a right of indemnification shall be referred to herein as the “Indemnified Party” and the party against whom the claim for indemnity is being made shall be referred to herein as the “Indemnifying Party.” In the case of a claim asserted by a third party which claim is subject to indemnification, (a “Third-Party Claim”), the Indemnified Party will (i) give the Indemnifying Party prompt written notice of such Third-Party Claim. The Indemnifying Party is liable for its proportionate share of the Losses for such claim based on degree of fault as finally determined by a court or arbiter of competent jurisdiction. The Indemnifying Party shall not enter into any stipulated judgment or settlement that purports to bind the Indemnified Party without the Indemnified Party’s express written authorization, which shall not be unreasonably withheld or delayed. In all instances, indemnification obligations stated in this section are several and not joint.</w:t>
      </w:r>
    </w:p>
    <w:p w14:paraId="4BDB09F6" w14:textId="77777777" w:rsidR="008402C5" w:rsidRPr="006B17FA" w:rsidRDefault="002A0CB1" w:rsidP="006D4159">
      <w:pPr>
        <w:pStyle w:val="Heading2"/>
        <w:rPr>
          <w:rFonts w:eastAsia="Times New Roman"/>
          <w:u w:val="single"/>
        </w:rPr>
      </w:pPr>
      <w:r w:rsidRPr="006B17FA">
        <w:rPr>
          <w:rFonts w:eastAsia="Times New Roman"/>
          <w:u w:val="single"/>
        </w:rPr>
        <w:t>Limitation of Liability</w:t>
      </w:r>
      <w:r w:rsidRPr="006B17FA">
        <w:rPr>
          <w:rFonts w:eastAsia="Times New Roman"/>
        </w:rPr>
        <w:t xml:space="preserve">. </w:t>
      </w:r>
      <w:r w:rsidR="006D4159">
        <w:rPr>
          <w:rFonts w:eastAsia="Times New Roman"/>
        </w:rPr>
        <w:t xml:space="preserve"> </w:t>
      </w:r>
      <w:r w:rsidRPr="006B17FA">
        <w:rPr>
          <w:rFonts w:eastAsia="Times New Roman"/>
        </w:rPr>
        <w:t xml:space="preserve">Notwithstanding the terms of any other provision and to the extent permitted by state law, the total liability of Provider and its affiliates, directors, officers, employees and contractors for all claims of any kind arising out of this Agreement, whether in contract, tort or otherwise, shall be limited to the lesser of the total fees paid to Provider in the preceding 12 months or $500,000. Provided however, the foregoing limitation will not apply to claims of personal injury, damage to personal property, and infringement of intellectual </w:t>
      </w:r>
      <w:r w:rsidRPr="006B17FA">
        <w:rPr>
          <w:rFonts w:eastAsia="Times New Roman"/>
        </w:rPr>
        <w:lastRenderedPageBreak/>
        <w:t>property. Neither Provider nor Customer shall in any event be liable for any indirect, consequential, loss of profits or revenue, enhanced damages or punitive damages, even if Provider or Customer have been advised of the possibility of such damages. The waiver of consequential damages and the limitation of liability set forth herein are fundamental elements of the basis of this Agreement between Provider and the Customer. Provider would not be able to provide the Services on an economic basis, and would not have entered into this Agreement, without such waiver and limitation. It is expressly understood and agreed that the foregoing provisions of this Section survive any expiration or termination of this Agreement to the extent the circumstances creating a liability covered hereby arose prior to such expiration.</w:t>
      </w:r>
    </w:p>
    <w:p w14:paraId="2D1A020D" w14:textId="77777777" w:rsidR="008402C5" w:rsidRPr="006B17FA" w:rsidRDefault="002A0CB1" w:rsidP="00EA02CF">
      <w:pPr>
        <w:pStyle w:val="Heading1"/>
        <w:keepNext/>
        <w:keepLines/>
        <w:rPr>
          <w:rFonts w:eastAsia="Times New Roman"/>
          <w:b/>
          <w:color w:val="000000"/>
        </w:rPr>
      </w:pPr>
      <w:r w:rsidRPr="006B17FA">
        <w:rPr>
          <w:rFonts w:eastAsia="Times New Roman"/>
          <w:b/>
          <w:color w:val="000000"/>
          <w:u w:val="single"/>
        </w:rPr>
        <w:t>INSURANCE</w:t>
      </w:r>
    </w:p>
    <w:p w14:paraId="59CD84D6" w14:textId="77777777" w:rsidR="008402C5" w:rsidRPr="006B17FA" w:rsidRDefault="002A0CB1" w:rsidP="006D4159">
      <w:pPr>
        <w:pStyle w:val="Heading2"/>
        <w:rPr>
          <w:rFonts w:eastAsia="Times New Roman"/>
          <w:u w:val="single"/>
        </w:rPr>
      </w:pPr>
      <w:r w:rsidRPr="006B17FA">
        <w:rPr>
          <w:rFonts w:eastAsia="Times New Roman"/>
          <w:u w:val="single"/>
        </w:rPr>
        <w:t>Insurance Coverage</w:t>
      </w:r>
      <w:r w:rsidRPr="006B17FA">
        <w:rPr>
          <w:rFonts w:eastAsia="Times New Roman"/>
        </w:rPr>
        <w:t xml:space="preserve">. </w:t>
      </w:r>
      <w:r w:rsidR="006D4159">
        <w:rPr>
          <w:rFonts w:eastAsia="Times New Roman"/>
        </w:rPr>
        <w:t xml:space="preserve"> </w:t>
      </w:r>
      <w:r w:rsidRPr="006B17FA">
        <w:rPr>
          <w:rFonts w:eastAsia="Times New Roman"/>
        </w:rPr>
        <w:t>The parties are insured with coverage for commercial general liability, property damage, and worker’s compensation.</w:t>
      </w:r>
    </w:p>
    <w:p w14:paraId="3C6DF6F6" w14:textId="77777777" w:rsidR="008402C5" w:rsidRPr="006B17FA" w:rsidRDefault="002A0CB1" w:rsidP="006D4159">
      <w:pPr>
        <w:pStyle w:val="Heading2"/>
        <w:rPr>
          <w:rFonts w:eastAsia="Times New Roman"/>
          <w:u w:val="single"/>
        </w:rPr>
      </w:pPr>
      <w:r w:rsidRPr="006B17FA">
        <w:rPr>
          <w:rFonts w:eastAsia="Times New Roman"/>
          <w:u w:val="single"/>
        </w:rPr>
        <w:t>Provider Insurance Limits</w:t>
      </w:r>
      <w:r w:rsidRPr="006B17FA">
        <w:rPr>
          <w:rFonts w:eastAsia="Times New Roman"/>
        </w:rPr>
        <w:t xml:space="preserve">. </w:t>
      </w:r>
      <w:r w:rsidR="006D4159">
        <w:rPr>
          <w:rFonts w:eastAsia="Times New Roman"/>
        </w:rPr>
        <w:t xml:space="preserve"> </w:t>
      </w:r>
      <w:r w:rsidRPr="006B17FA">
        <w:rPr>
          <w:rFonts w:eastAsia="Times New Roman"/>
        </w:rPr>
        <w:t>For the term of the Agreement, Provider will maintain liability insurance of the types and limits set forth below:</w:t>
      </w:r>
    </w:p>
    <w:p w14:paraId="61A80073" w14:textId="77777777" w:rsidR="008402C5" w:rsidRPr="006B17FA" w:rsidRDefault="002A0CB1" w:rsidP="00F21B4A">
      <w:pPr>
        <w:pStyle w:val="Heading3"/>
        <w:tabs>
          <w:tab w:val="left" w:pos="2160"/>
          <w:tab w:val="left" w:pos="5490"/>
        </w:tabs>
        <w:ind w:left="5490" w:hanging="4050"/>
        <w:rPr>
          <w:rFonts w:eastAsia="Times New Roman"/>
        </w:rPr>
      </w:pPr>
      <w:r w:rsidRPr="006B17FA">
        <w:rPr>
          <w:rFonts w:eastAsia="Times New Roman"/>
        </w:rPr>
        <w:t>Commercial General Liability:</w:t>
      </w:r>
      <w:r w:rsidRPr="006B17FA">
        <w:rPr>
          <w:rFonts w:eastAsia="Times New Roman"/>
        </w:rPr>
        <w:tab/>
        <w:t>$1,000,000 on a claims-made basis and $2,000,000 annual aggregate.</w:t>
      </w:r>
    </w:p>
    <w:p w14:paraId="052627C1" w14:textId="77777777" w:rsidR="008402C5" w:rsidRPr="006B17FA" w:rsidRDefault="002A0CB1" w:rsidP="00F21B4A">
      <w:pPr>
        <w:pStyle w:val="Heading3"/>
        <w:tabs>
          <w:tab w:val="left" w:pos="2160"/>
          <w:tab w:val="left" w:pos="5490"/>
        </w:tabs>
        <w:ind w:left="5490" w:hanging="4050"/>
        <w:rPr>
          <w:rFonts w:eastAsia="Times New Roman"/>
        </w:rPr>
      </w:pPr>
      <w:r w:rsidRPr="006B17FA">
        <w:rPr>
          <w:rFonts w:eastAsia="Times New Roman"/>
        </w:rPr>
        <w:t>Auto Liability:</w:t>
      </w:r>
      <w:r w:rsidRPr="006B17FA">
        <w:rPr>
          <w:rFonts w:eastAsia="Times New Roman"/>
        </w:rPr>
        <w:tab/>
        <w:t>$1,000,000 annual aggregate</w:t>
      </w:r>
    </w:p>
    <w:p w14:paraId="23CFC0C7" w14:textId="77777777" w:rsidR="008402C5" w:rsidRPr="006B17FA" w:rsidRDefault="002A0CB1" w:rsidP="00F21B4A">
      <w:pPr>
        <w:pStyle w:val="Heading3"/>
        <w:tabs>
          <w:tab w:val="left" w:pos="2160"/>
          <w:tab w:val="left" w:pos="5490"/>
        </w:tabs>
        <w:ind w:left="5490" w:hanging="4050"/>
        <w:rPr>
          <w:rFonts w:eastAsia="Times New Roman"/>
        </w:rPr>
      </w:pPr>
      <w:r w:rsidRPr="006B17FA">
        <w:rPr>
          <w:rFonts w:eastAsia="Times New Roman"/>
        </w:rPr>
        <w:t>Workers Compensation:</w:t>
      </w:r>
      <w:r w:rsidRPr="006B17FA">
        <w:rPr>
          <w:rFonts w:eastAsia="Times New Roman"/>
        </w:rPr>
        <w:tab/>
        <w:t>At the limit required by state law</w:t>
      </w:r>
    </w:p>
    <w:p w14:paraId="74234577" w14:textId="77777777" w:rsidR="008402C5" w:rsidRPr="006B17FA" w:rsidRDefault="002A0CB1" w:rsidP="00D44E50">
      <w:pPr>
        <w:pStyle w:val="Heading3"/>
        <w:tabs>
          <w:tab w:val="left" w:pos="2160"/>
          <w:tab w:val="left" w:pos="5490"/>
        </w:tabs>
        <w:ind w:left="5490" w:hanging="4050"/>
        <w:rPr>
          <w:rFonts w:eastAsia="Times New Roman"/>
        </w:rPr>
      </w:pPr>
      <w:r w:rsidRPr="006B17FA">
        <w:rPr>
          <w:rFonts w:eastAsia="Times New Roman"/>
        </w:rPr>
        <w:t>Employer Liability:</w:t>
      </w:r>
      <w:r w:rsidRPr="006B17FA">
        <w:rPr>
          <w:rFonts w:eastAsia="Times New Roman"/>
        </w:rPr>
        <w:tab/>
        <w:t>$1,000,000 annual aggregate</w:t>
      </w:r>
    </w:p>
    <w:p w14:paraId="082CE8C2" w14:textId="77777777" w:rsidR="008402C5" w:rsidRPr="006B17FA" w:rsidRDefault="002A0CB1" w:rsidP="00F21B4A">
      <w:pPr>
        <w:pStyle w:val="Heading2"/>
        <w:rPr>
          <w:rFonts w:eastAsia="Times New Roman"/>
        </w:rPr>
      </w:pPr>
      <w:r w:rsidRPr="006B17FA">
        <w:rPr>
          <w:rFonts w:eastAsia="Times New Roman"/>
          <w:u w:val="single"/>
        </w:rPr>
        <w:t>Proof of Insurance</w:t>
      </w:r>
      <w:r w:rsidRPr="006B17FA">
        <w:rPr>
          <w:rFonts w:eastAsia="Times New Roman"/>
        </w:rPr>
        <w:t xml:space="preserve">. </w:t>
      </w:r>
      <w:r w:rsidR="00D44E50">
        <w:rPr>
          <w:rFonts w:eastAsia="Times New Roman"/>
        </w:rPr>
        <w:t xml:space="preserve"> </w:t>
      </w:r>
      <w:r w:rsidRPr="006B17FA">
        <w:rPr>
          <w:rFonts w:eastAsia="Times New Roman"/>
        </w:rPr>
        <w:t>Upon request, a party will produce a certificate of insurance evidencing the limits set forth above.</w:t>
      </w:r>
    </w:p>
    <w:p w14:paraId="3DEA1E23" w14:textId="77777777" w:rsidR="008402C5" w:rsidRPr="006B17FA" w:rsidRDefault="002A0CB1" w:rsidP="00EA02CF">
      <w:pPr>
        <w:pStyle w:val="Heading1"/>
        <w:keepNext/>
        <w:keepLines/>
        <w:rPr>
          <w:rFonts w:eastAsia="Times New Roman"/>
          <w:b/>
          <w:color w:val="000000"/>
        </w:rPr>
      </w:pPr>
      <w:r w:rsidRPr="006B17FA">
        <w:rPr>
          <w:rFonts w:eastAsia="Times New Roman"/>
          <w:b/>
          <w:color w:val="000000"/>
          <w:u w:val="single"/>
        </w:rPr>
        <w:t>NOTICES</w:t>
      </w:r>
    </w:p>
    <w:p w14:paraId="5992FF60" w14:textId="77777777" w:rsidR="008402C5" w:rsidRPr="006B17FA" w:rsidRDefault="002A0CB1" w:rsidP="00D44E50">
      <w:pPr>
        <w:pStyle w:val="Heading2"/>
        <w:rPr>
          <w:rFonts w:eastAsia="Times New Roman"/>
          <w:u w:val="single"/>
        </w:rPr>
      </w:pPr>
      <w:r w:rsidRPr="006B17FA">
        <w:rPr>
          <w:rFonts w:eastAsia="Times New Roman"/>
          <w:u w:val="single"/>
        </w:rPr>
        <w:t>Methods of Delivery</w:t>
      </w:r>
      <w:r w:rsidRPr="006B17FA">
        <w:rPr>
          <w:rFonts w:eastAsia="Times New Roman"/>
        </w:rPr>
        <w:t xml:space="preserve">. </w:t>
      </w:r>
      <w:r w:rsidR="00D44E50">
        <w:rPr>
          <w:rFonts w:eastAsia="Times New Roman"/>
        </w:rPr>
        <w:t xml:space="preserve"> </w:t>
      </w:r>
      <w:r w:rsidRPr="006B17FA">
        <w:rPr>
          <w:rFonts w:eastAsia="Times New Roman"/>
        </w:rPr>
        <w:t>All notices under this Agreement may be delivered only by: (i) hand delivered by nationally recognized overnight delivery service (e.g., Fed-Ex or UPS or USPS Priority Overnight) messenger or courier service, (ii) pre-paid first-class certified mail, return receipt requested, or (iii) e-mail with read receipt requested, addressed to the respective party as noted below or to such other addresses as any party may designate by notice complying with the terms of this Section.</w:t>
      </w:r>
    </w:p>
    <w:p w14:paraId="775BFDD5" w14:textId="77777777" w:rsidR="008402C5" w:rsidRPr="006B17FA" w:rsidRDefault="002A0CB1" w:rsidP="00D44E50">
      <w:pPr>
        <w:pStyle w:val="Heading2"/>
        <w:rPr>
          <w:rFonts w:eastAsia="Times New Roman"/>
          <w:u w:val="single"/>
        </w:rPr>
      </w:pPr>
      <w:r w:rsidRPr="006B17FA">
        <w:rPr>
          <w:rFonts w:eastAsia="Times New Roman"/>
          <w:u w:val="single"/>
        </w:rPr>
        <w:t>Date of Delivery</w:t>
      </w:r>
      <w:r w:rsidRPr="006B17FA">
        <w:rPr>
          <w:rFonts w:eastAsia="Times New Roman"/>
        </w:rPr>
        <w:t xml:space="preserve">. </w:t>
      </w:r>
      <w:r w:rsidR="00D44E50">
        <w:rPr>
          <w:rFonts w:eastAsia="Times New Roman"/>
        </w:rPr>
        <w:t xml:space="preserve"> </w:t>
      </w:r>
      <w:r w:rsidRPr="006B17FA">
        <w:rPr>
          <w:rFonts w:eastAsia="Times New Roman"/>
        </w:rPr>
        <w:t>Each such notice is deemed delivered on either, (i) the date delivered by personal service, (ii) the date on the pre-paid first-class certified mail return receipt, or (iii) the date of the “delivered receipt” e-mail or tracking information from nationally recognized overnight delivery service.</w:t>
      </w:r>
    </w:p>
    <w:p w14:paraId="1F25CD2A" w14:textId="77777777" w:rsidR="00D44E50" w:rsidRPr="00D44E50" w:rsidRDefault="002A0CB1" w:rsidP="00D44E50">
      <w:pPr>
        <w:pStyle w:val="Heading2"/>
        <w:rPr>
          <w:rFonts w:eastAsia="Times New Roman"/>
          <w:u w:val="single"/>
        </w:rPr>
      </w:pPr>
      <w:r w:rsidRPr="006B17FA">
        <w:rPr>
          <w:rFonts w:eastAsia="Times New Roman"/>
          <w:u w:val="single"/>
        </w:rPr>
        <w:t>Notice Addresses</w:t>
      </w:r>
      <w:r w:rsidRPr="006B17FA">
        <w:rPr>
          <w:rFonts w:eastAsia="Times New Roman"/>
        </w:rPr>
        <w:t xml:space="preserve">. </w:t>
      </w:r>
      <w:r w:rsidR="00D44E50">
        <w:rPr>
          <w:rFonts w:eastAsia="Times New Roman"/>
        </w:rPr>
        <w:t xml:space="preserve"> </w:t>
      </w:r>
      <w:r w:rsidRPr="006B17FA">
        <w:rPr>
          <w:rFonts w:eastAsia="Times New Roman"/>
        </w:rPr>
        <w:t>The addresses of the parties for notice are:</w:t>
      </w:r>
    </w:p>
    <w:p w14:paraId="083C969C" w14:textId="77777777" w:rsidR="008402C5" w:rsidRPr="006B17FA" w:rsidRDefault="002A0CB1" w:rsidP="00D44E50">
      <w:pPr>
        <w:ind w:left="1440"/>
        <w:rPr>
          <w:u w:val="single"/>
        </w:rPr>
      </w:pPr>
      <w:r w:rsidRPr="006B17FA">
        <w:lastRenderedPageBreak/>
        <w:t>Ridgedale Local School District</w:t>
      </w:r>
    </w:p>
    <w:p w14:paraId="176A83B0" w14:textId="77777777" w:rsidR="008402C5" w:rsidRPr="00D44E50" w:rsidRDefault="002A0CB1" w:rsidP="00D44E50">
      <w:pPr>
        <w:ind w:left="1440"/>
      </w:pPr>
      <w:r w:rsidRPr="00D44E50">
        <w:t>3103 Hillman-Ford Rd</w:t>
      </w:r>
      <w:r w:rsidR="00D44E50">
        <w:t>.</w:t>
      </w:r>
    </w:p>
    <w:p w14:paraId="6C4AC66F" w14:textId="77777777" w:rsidR="00D44E50" w:rsidRDefault="002A0CB1" w:rsidP="00D44E50">
      <w:pPr>
        <w:ind w:left="1440"/>
        <w:rPr>
          <w:rFonts w:eastAsia="Calibri"/>
        </w:rPr>
      </w:pPr>
      <w:r w:rsidRPr="00D44E50">
        <w:rPr>
          <w:rFonts w:eastAsia="Calibri"/>
        </w:rPr>
        <w:t>Morral, OH 43337</w:t>
      </w:r>
    </w:p>
    <w:p w14:paraId="0BAB85D1" w14:textId="77777777" w:rsidR="008402C5" w:rsidRPr="006B17FA" w:rsidRDefault="002A0CB1" w:rsidP="00D44E50">
      <w:pPr>
        <w:ind w:left="1440"/>
        <w:rPr>
          <w:rFonts w:eastAsia="Calibri"/>
          <w:u w:val="single"/>
        </w:rPr>
      </w:pPr>
      <w:r w:rsidRPr="006B17FA">
        <w:t xml:space="preserve">Attention: </w:t>
      </w:r>
      <w:r w:rsidR="00D44E50">
        <w:t xml:space="preserve"> </w:t>
      </w:r>
      <w:r w:rsidRPr="006B17FA">
        <w:t>Angie Murphy</w:t>
      </w:r>
    </w:p>
    <w:p w14:paraId="4E394F35" w14:textId="77777777" w:rsidR="008402C5" w:rsidRPr="006B17FA" w:rsidRDefault="002A0CB1" w:rsidP="00D44E50">
      <w:pPr>
        <w:spacing w:after="240"/>
        <w:ind w:left="1440"/>
        <w:rPr>
          <w:rFonts w:eastAsia="Times New Roman"/>
          <w:color w:val="000000"/>
          <w:szCs w:val="24"/>
        </w:rPr>
      </w:pPr>
      <w:hyperlink r:id="rId12">
        <w:r w:rsidRPr="00D44E50">
          <w:rPr>
            <w:rFonts w:eastAsia="Times New Roman"/>
            <w:szCs w:val="24"/>
          </w:rPr>
          <w:t>Email:</w:t>
        </w:r>
        <w:r w:rsidR="00D44E50">
          <w:rPr>
            <w:rFonts w:eastAsia="Times New Roman"/>
            <w:szCs w:val="24"/>
          </w:rPr>
          <w:t xml:space="preserve"> </w:t>
        </w:r>
        <w:r w:rsidRPr="00D44E50">
          <w:rPr>
            <w:rFonts w:eastAsia="Times New Roman"/>
            <w:szCs w:val="24"/>
          </w:rPr>
          <w:t xml:space="preserve"> </w:t>
        </w:r>
      </w:hyperlink>
      <w:hyperlink r:id="rId13">
        <w:r w:rsidRPr="006B17FA">
          <w:rPr>
            <w:rFonts w:eastAsia="Times New Roman"/>
            <w:color w:val="0000FF"/>
            <w:szCs w:val="24"/>
            <w:u w:val="single"/>
          </w:rPr>
          <w:t>amurphy@ridgedaleschools.org</w:t>
        </w:r>
      </w:hyperlink>
    </w:p>
    <w:p w14:paraId="07A08B82" w14:textId="77777777" w:rsidR="008402C5" w:rsidRPr="006B17FA" w:rsidRDefault="002A0CB1" w:rsidP="00D44E50">
      <w:pPr>
        <w:ind w:left="1440"/>
      </w:pPr>
      <w:r w:rsidRPr="006B17FA">
        <w:t>To Provider:</w:t>
      </w:r>
    </w:p>
    <w:p w14:paraId="3514B93E" w14:textId="77777777" w:rsidR="008402C5" w:rsidRPr="006B17FA" w:rsidRDefault="002A0CB1" w:rsidP="00D44E50">
      <w:pPr>
        <w:ind w:left="1440"/>
      </w:pPr>
      <w:r w:rsidRPr="006B17FA">
        <w:t>Catapult Learning West, LLC</w:t>
      </w:r>
    </w:p>
    <w:p w14:paraId="77135025" w14:textId="77777777" w:rsidR="008402C5" w:rsidRPr="005B07CB" w:rsidRDefault="002A0CB1" w:rsidP="00D44E50">
      <w:pPr>
        <w:ind w:left="1440"/>
        <w:rPr>
          <w:lang w:val="sv-SE"/>
          <w:rPrChange w:id="15" w:author="Mark Sheppard" w:date="2025-03-05T14:19:00Z" w16du:dateUtc="2025-03-05T20:19:00Z">
            <w:rPr/>
          </w:rPrChange>
        </w:rPr>
      </w:pPr>
      <w:r w:rsidRPr="005B07CB">
        <w:rPr>
          <w:lang w:val="sv-SE"/>
          <w:rPrChange w:id="16" w:author="Mark Sheppard" w:date="2025-03-05T14:19:00Z" w16du:dateUtc="2025-03-05T20:19:00Z">
            <w:rPr/>
          </w:rPrChange>
        </w:rPr>
        <w:t>P.O. Box 444</w:t>
      </w:r>
    </w:p>
    <w:p w14:paraId="3AF6865D" w14:textId="77777777" w:rsidR="008402C5" w:rsidRPr="005B07CB" w:rsidRDefault="002A0CB1" w:rsidP="00D44E50">
      <w:pPr>
        <w:ind w:left="1440"/>
        <w:rPr>
          <w:lang w:val="sv-SE"/>
          <w:rPrChange w:id="17" w:author="Mark Sheppard" w:date="2025-03-05T14:19:00Z" w16du:dateUtc="2025-03-05T20:19:00Z">
            <w:rPr/>
          </w:rPrChange>
        </w:rPr>
      </w:pPr>
      <w:r w:rsidRPr="005B07CB">
        <w:rPr>
          <w:lang w:val="sv-SE"/>
          <w:rPrChange w:id="18" w:author="Mark Sheppard" w:date="2025-03-05T14:19:00Z" w16du:dateUtc="2025-03-05T20:19:00Z">
            <w:rPr/>
          </w:rPrChange>
        </w:rPr>
        <w:t>Elmsford NY 10523</w:t>
      </w:r>
    </w:p>
    <w:p w14:paraId="1E8D7F6B" w14:textId="77777777" w:rsidR="008402C5" w:rsidRPr="006B17FA" w:rsidRDefault="002A0CB1" w:rsidP="00D44E50">
      <w:pPr>
        <w:ind w:left="1440"/>
      </w:pPr>
      <w:r w:rsidRPr="006B17FA">
        <w:t>Attention:</w:t>
      </w:r>
      <w:r w:rsidR="00D44E50">
        <w:t xml:space="preserve">  </w:t>
      </w:r>
    </w:p>
    <w:p w14:paraId="355DF959" w14:textId="77777777" w:rsidR="008402C5" w:rsidRPr="006B17FA" w:rsidRDefault="002A0CB1" w:rsidP="00D44E50">
      <w:pPr>
        <w:ind w:left="1440"/>
        <w:rPr>
          <w:rFonts w:eastAsia="Times New Roman"/>
          <w:color w:val="000000"/>
          <w:szCs w:val="24"/>
        </w:rPr>
      </w:pPr>
      <w:hyperlink r:id="rId14">
        <w:r w:rsidRPr="00D44E50">
          <w:rPr>
            <w:rFonts w:eastAsia="Times New Roman"/>
            <w:szCs w:val="24"/>
          </w:rPr>
          <w:t>Email:</w:t>
        </w:r>
        <w:r w:rsidR="00D44E50">
          <w:rPr>
            <w:rFonts w:eastAsia="Times New Roman"/>
            <w:szCs w:val="24"/>
          </w:rPr>
          <w:t xml:space="preserve"> </w:t>
        </w:r>
        <w:r w:rsidRPr="00D44E50">
          <w:rPr>
            <w:rFonts w:eastAsia="Times New Roman"/>
            <w:szCs w:val="24"/>
          </w:rPr>
          <w:t xml:space="preserve"> </w:t>
        </w:r>
        <w:r w:rsidRPr="006B17FA">
          <w:rPr>
            <w:rFonts w:eastAsia="Times New Roman"/>
            <w:color w:val="0000FF"/>
            <w:szCs w:val="24"/>
            <w:u w:val="single"/>
          </w:rPr>
          <w:t>contracts@fullbloom.org</w:t>
        </w:r>
      </w:hyperlink>
    </w:p>
    <w:p w14:paraId="71339E20" w14:textId="77777777" w:rsidR="008402C5" w:rsidRPr="006B17FA" w:rsidRDefault="002A0CB1" w:rsidP="00D44E50">
      <w:pPr>
        <w:spacing w:after="240"/>
        <w:ind w:left="1440"/>
      </w:pPr>
      <w:r w:rsidRPr="006B17FA">
        <w:t>With a copy to the Office of the General Counsel at the same address.</w:t>
      </w:r>
    </w:p>
    <w:p w14:paraId="644626D0" w14:textId="77777777" w:rsidR="008402C5" w:rsidRPr="006B17FA" w:rsidRDefault="002A0CB1" w:rsidP="00EA02CF">
      <w:pPr>
        <w:pStyle w:val="Heading1"/>
        <w:keepNext/>
        <w:keepLines/>
        <w:rPr>
          <w:rFonts w:eastAsia="Times New Roman"/>
          <w:b/>
          <w:color w:val="000000"/>
        </w:rPr>
      </w:pPr>
      <w:r w:rsidRPr="006B17FA">
        <w:rPr>
          <w:rFonts w:eastAsia="Times New Roman"/>
          <w:b/>
          <w:color w:val="000000"/>
          <w:u w:val="single"/>
        </w:rPr>
        <w:t>MISCELLANEOUS</w:t>
      </w:r>
    </w:p>
    <w:p w14:paraId="724BD6B2" w14:textId="77777777" w:rsidR="008402C5" w:rsidRPr="006B17FA" w:rsidRDefault="002A0CB1" w:rsidP="007867EF">
      <w:pPr>
        <w:pStyle w:val="Heading2"/>
        <w:rPr>
          <w:rFonts w:eastAsia="Times New Roman"/>
          <w:u w:val="single"/>
        </w:rPr>
      </w:pPr>
      <w:r w:rsidRPr="006B17FA">
        <w:rPr>
          <w:rFonts w:eastAsia="Times New Roman"/>
          <w:u w:val="single"/>
        </w:rPr>
        <w:t>Force Majeure</w:t>
      </w:r>
      <w:r w:rsidRPr="006B17FA">
        <w:rPr>
          <w:rFonts w:eastAsia="Times New Roman"/>
        </w:rPr>
        <w:t xml:space="preserve">. </w:t>
      </w:r>
      <w:r w:rsidR="007867EF">
        <w:rPr>
          <w:rFonts w:eastAsia="Times New Roman"/>
        </w:rPr>
        <w:t xml:space="preserve"> </w:t>
      </w:r>
      <w:r w:rsidRPr="006B17FA">
        <w:rPr>
          <w:rFonts w:eastAsia="Times New Roman"/>
        </w:rPr>
        <w:t>Neither party will be liable for non-performance or in default to the other party for failures of performance resulting from events beyond the reasonable control of such party, including, by way of example and not limitation, acts of God, disease outbreak or widespread illness, computer virus attack or infiltration, civil disturbances, war and strikes.</w:t>
      </w:r>
    </w:p>
    <w:p w14:paraId="62786266" w14:textId="77777777" w:rsidR="008402C5" w:rsidRPr="006B17FA" w:rsidRDefault="002A0CB1" w:rsidP="007867EF">
      <w:pPr>
        <w:pStyle w:val="Heading2"/>
        <w:rPr>
          <w:rFonts w:eastAsia="Times New Roman"/>
          <w:u w:val="single"/>
        </w:rPr>
      </w:pPr>
      <w:r w:rsidRPr="006B17FA">
        <w:rPr>
          <w:rFonts w:eastAsia="Times New Roman"/>
          <w:u w:val="single"/>
        </w:rPr>
        <w:t>No Agency</w:t>
      </w:r>
      <w:r w:rsidRPr="006B17FA">
        <w:rPr>
          <w:rFonts w:eastAsia="Times New Roman"/>
        </w:rPr>
        <w:t xml:space="preserve">. </w:t>
      </w:r>
      <w:r w:rsidR="007867EF">
        <w:rPr>
          <w:rFonts w:eastAsia="Times New Roman"/>
        </w:rPr>
        <w:t xml:space="preserve"> </w:t>
      </w:r>
      <w:r w:rsidRPr="006B17FA">
        <w:rPr>
          <w:rFonts w:eastAsia="Times New Roman"/>
        </w:rPr>
        <w:t>The parties do not intend for this Agreement to create a partnership or joint venture between the parties. Neither party may commit the other party for any purpose except as expressly provided herein.</w:t>
      </w:r>
    </w:p>
    <w:p w14:paraId="3F63C716" w14:textId="77777777" w:rsidR="008402C5" w:rsidRPr="007867EF" w:rsidRDefault="002A0CB1" w:rsidP="007867EF">
      <w:pPr>
        <w:pStyle w:val="Heading2"/>
        <w:rPr>
          <w:rFonts w:eastAsia="Times New Roman"/>
        </w:rPr>
      </w:pPr>
      <w:r w:rsidRPr="007867EF">
        <w:rPr>
          <w:rFonts w:eastAsia="Times New Roman"/>
          <w:u w:val="single"/>
        </w:rPr>
        <w:t>Assignment</w:t>
      </w:r>
      <w:r w:rsidRPr="007867EF">
        <w:rPr>
          <w:rFonts w:eastAsia="Times New Roman"/>
        </w:rPr>
        <w:t xml:space="preserve">. </w:t>
      </w:r>
      <w:r w:rsidR="007867EF">
        <w:rPr>
          <w:rFonts w:eastAsia="Times New Roman"/>
        </w:rPr>
        <w:t xml:space="preserve"> </w:t>
      </w:r>
      <w:r w:rsidRPr="007867EF">
        <w:rPr>
          <w:rFonts w:eastAsia="Times New Roman"/>
        </w:rPr>
        <w:t>Neither party may assign or transfer any interest arising in or from this Agreement without the prior written consent of the other party. Provided however, the foregoing consent is not required from Customer when Provider assigns or transfers this Agreement or any interest herein to a subsidiary, parent</w:t>
      </w:r>
      <w:r w:rsidR="007867EF" w:rsidRPr="007867EF">
        <w:rPr>
          <w:rFonts w:eastAsia="Times New Roman"/>
        </w:rPr>
        <w:t xml:space="preserve"> </w:t>
      </w:r>
      <w:r w:rsidRPr="007867EF">
        <w:rPr>
          <w:rFonts w:eastAsia="Times New Roman"/>
        </w:rPr>
        <w:t>company, or a corporate affiliate of the Provider or in connection with the sale of all, or substantially all the outstanding assets or transfer of a majority interest in ownership or equity of Provider.</w:t>
      </w:r>
    </w:p>
    <w:p w14:paraId="71D95D46" w14:textId="77777777" w:rsidR="008402C5" w:rsidRPr="006B17FA" w:rsidRDefault="002A0CB1" w:rsidP="007867EF">
      <w:pPr>
        <w:pStyle w:val="Heading2"/>
        <w:rPr>
          <w:rFonts w:eastAsia="Times New Roman"/>
          <w:u w:val="single"/>
        </w:rPr>
      </w:pPr>
      <w:r w:rsidRPr="006B17FA">
        <w:rPr>
          <w:rFonts w:eastAsia="Times New Roman"/>
          <w:u w:val="single"/>
        </w:rPr>
        <w:t>Applicable Law</w:t>
      </w:r>
      <w:r w:rsidRPr="006B17FA">
        <w:rPr>
          <w:rFonts w:eastAsia="Times New Roman"/>
        </w:rPr>
        <w:t xml:space="preserve">. </w:t>
      </w:r>
      <w:r w:rsidR="007867EF">
        <w:rPr>
          <w:rFonts w:eastAsia="Times New Roman"/>
        </w:rPr>
        <w:t xml:space="preserve"> </w:t>
      </w:r>
      <w:r w:rsidRPr="006B17FA">
        <w:rPr>
          <w:rFonts w:eastAsia="Times New Roman"/>
        </w:rPr>
        <w:t>Provider will comply with the federal and state laws applicable to the provision of the Services.</w:t>
      </w:r>
    </w:p>
    <w:p w14:paraId="3ADC2ECE" w14:textId="77777777" w:rsidR="008402C5" w:rsidRPr="006B17FA" w:rsidRDefault="002A0CB1" w:rsidP="007867EF">
      <w:pPr>
        <w:pStyle w:val="Heading2"/>
        <w:rPr>
          <w:rFonts w:eastAsia="Times New Roman"/>
          <w:u w:val="single"/>
        </w:rPr>
      </w:pPr>
      <w:r w:rsidRPr="006B17FA">
        <w:rPr>
          <w:rFonts w:eastAsia="Times New Roman"/>
          <w:u w:val="single"/>
        </w:rPr>
        <w:t>Governing Law</w:t>
      </w:r>
      <w:r w:rsidRPr="006B17FA">
        <w:rPr>
          <w:rFonts w:eastAsia="Times New Roman"/>
        </w:rPr>
        <w:t xml:space="preserve">. </w:t>
      </w:r>
      <w:r w:rsidR="007867EF">
        <w:rPr>
          <w:rFonts w:eastAsia="Times New Roman"/>
        </w:rPr>
        <w:t xml:space="preserve"> </w:t>
      </w:r>
      <w:r w:rsidRPr="006B17FA">
        <w:rPr>
          <w:rFonts w:eastAsia="Times New Roman"/>
        </w:rPr>
        <w:t xml:space="preserve">The parties intend </w:t>
      </w:r>
      <w:del w:id="19" w:author="Gaschen, Dane" w:date="2024-11-08T15:06:00Z">
        <w:r w:rsidRPr="006B17FA" w:rsidDel="00D23873">
          <w:rPr>
            <w:rFonts w:eastAsia="Times New Roman"/>
          </w:rPr>
          <w:delText xml:space="preserve">Delaware </w:delText>
        </w:r>
      </w:del>
      <w:ins w:id="20" w:author="Gaschen, Dane" w:date="2024-11-08T15:06:00Z">
        <w:r w:rsidR="00D23873">
          <w:rPr>
            <w:rFonts w:eastAsia="Times New Roman"/>
          </w:rPr>
          <w:t>Ohio</w:t>
        </w:r>
        <w:r w:rsidR="00D23873" w:rsidRPr="006B17FA">
          <w:rPr>
            <w:rFonts w:eastAsia="Times New Roman"/>
          </w:rPr>
          <w:t xml:space="preserve"> </w:t>
        </w:r>
      </w:ins>
      <w:r w:rsidRPr="006B17FA">
        <w:rPr>
          <w:rFonts w:eastAsia="Times New Roman"/>
        </w:rPr>
        <w:t>law to govern this Agreement.</w:t>
      </w:r>
    </w:p>
    <w:p w14:paraId="2BFC6FBA" w14:textId="77777777" w:rsidR="008402C5" w:rsidRPr="006B17FA" w:rsidRDefault="002A0CB1" w:rsidP="007867EF">
      <w:pPr>
        <w:pStyle w:val="Heading2"/>
        <w:rPr>
          <w:rFonts w:eastAsia="Times New Roman"/>
          <w:u w:val="single"/>
        </w:rPr>
      </w:pPr>
      <w:r w:rsidRPr="006B17FA">
        <w:rPr>
          <w:rFonts w:eastAsia="Times New Roman"/>
          <w:u w:val="single"/>
        </w:rPr>
        <w:t>Non-discrimination</w:t>
      </w:r>
      <w:r w:rsidRPr="006B17FA">
        <w:rPr>
          <w:rFonts w:eastAsia="Times New Roman"/>
        </w:rPr>
        <w:t xml:space="preserve">. </w:t>
      </w:r>
      <w:r w:rsidR="007867EF">
        <w:rPr>
          <w:rFonts w:eastAsia="Times New Roman"/>
        </w:rPr>
        <w:t xml:space="preserve"> </w:t>
      </w:r>
      <w:r w:rsidRPr="006B17FA">
        <w:rPr>
          <w:rFonts w:eastAsia="Times New Roman"/>
        </w:rPr>
        <w:t>Provider is an equal opportunity employer and conducts all business activities, including hiring, without regard to age, race, color, sex, disability, marital status, national origin, citizenship status, pregnancy, sexual orientation, gender identity, military service or other legally protected category.</w:t>
      </w:r>
    </w:p>
    <w:p w14:paraId="0E56F2B6" w14:textId="77777777" w:rsidR="008402C5" w:rsidRPr="006B17FA" w:rsidRDefault="002A0CB1" w:rsidP="007867EF">
      <w:pPr>
        <w:pStyle w:val="Heading2"/>
        <w:rPr>
          <w:rFonts w:eastAsia="Times New Roman"/>
          <w:u w:val="single"/>
        </w:rPr>
      </w:pPr>
      <w:r w:rsidRPr="006B17FA">
        <w:rPr>
          <w:rFonts w:eastAsia="Times New Roman"/>
          <w:u w:val="single"/>
        </w:rPr>
        <w:t>No Waiver</w:t>
      </w:r>
      <w:r w:rsidRPr="006B17FA">
        <w:rPr>
          <w:rFonts w:eastAsia="Times New Roman"/>
        </w:rPr>
        <w:t xml:space="preserve">. </w:t>
      </w:r>
      <w:r w:rsidR="007867EF">
        <w:rPr>
          <w:rFonts w:eastAsia="Times New Roman"/>
        </w:rPr>
        <w:t xml:space="preserve"> </w:t>
      </w:r>
      <w:r w:rsidRPr="006B17FA">
        <w:rPr>
          <w:rFonts w:eastAsia="Times New Roman"/>
        </w:rPr>
        <w:t>Failure of either party to exercise, or delay in exercising any right under this Agreement shall operate as a waiver. Exercising any right does not preclude the party from exercising any other right.</w:t>
      </w:r>
    </w:p>
    <w:p w14:paraId="38A9F62D" w14:textId="77777777" w:rsidR="008402C5" w:rsidRPr="006B17FA" w:rsidRDefault="002A0CB1" w:rsidP="007867EF">
      <w:pPr>
        <w:pStyle w:val="Heading2"/>
        <w:rPr>
          <w:rFonts w:eastAsia="Times New Roman"/>
          <w:u w:val="single"/>
        </w:rPr>
      </w:pPr>
      <w:r w:rsidRPr="006B17FA">
        <w:rPr>
          <w:rFonts w:eastAsia="Times New Roman"/>
          <w:u w:val="single"/>
        </w:rPr>
        <w:lastRenderedPageBreak/>
        <w:t>Entire Agreement</w:t>
      </w:r>
      <w:r w:rsidRPr="006B17FA">
        <w:rPr>
          <w:rFonts w:eastAsia="Times New Roman"/>
        </w:rPr>
        <w:t xml:space="preserve">. </w:t>
      </w:r>
      <w:r w:rsidR="007867EF">
        <w:rPr>
          <w:rFonts w:eastAsia="Times New Roman"/>
        </w:rPr>
        <w:t xml:space="preserve"> </w:t>
      </w:r>
      <w:r w:rsidRPr="006B17FA">
        <w:rPr>
          <w:rFonts w:eastAsia="Times New Roman"/>
        </w:rPr>
        <w:t>This Agreement constitutes the entire agreement between the parties and all previous agreements or discussions are hereby superseded by this Agreement.</w:t>
      </w:r>
    </w:p>
    <w:p w14:paraId="6B55EFD1" w14:textId="77777777" w:rsidR="008402C5" w:rsidRPr="006B17FA" w:rsidRDefault="002A0CB1" w:rsidP="007867EF">
      <w:pPr>
        <w:pStyle w:val="Heading2"/>
        <w:rPr>
          <w:rFonts w:eastAsia="Times New Roman"/>
          <w:u w:val="single"/>
        </w:rPr>
      </w:pPr>
      <w:r w:rsidRPr="006B17FA">
        <w:rPr>
          <w:rFonts w:eastAsia="Times New Roman"/>
          <w:u w:val="single"/>
        </w:rPr>
        <w:t>Severability</w:t>
      </w:r>
      <w:r w:rsidRPr="006B17FA">
        <w:rPr>
          <w:rFonts w:eastAsia="Times New Roman"/>
        </w:rPr>
        <w:t>.</w:t>
      </w:r>
      <w:r w:rsidR="007867EF">
        <w:rPr>
          <w:rFonts w:eastAsia="Times New Roman"/>
        </w:rPr>
        <w:t xml:space="preserve"> </w:t>
      </w:r>
      <w:r w:rsidRPr="006B17FA">
        <w:rPr>
          <w:rFonts w:eastAsia="Times New Roman"/>
        </w:rPr>
        <w:t xml:space="preserve"> If any provision of this Agreement is held invalid, the validity of the remainder of this Agreement shall not be affected.</w:t>
      </w:r>
    </w:p>
    <w:p w14:paraId="5ADE0C1A" w14:textId="77777777" w:rsidR="008402C5" w:rsidRPr="006B17FA" w:rsidRDefault="002A0CB1" w:rsidP="007867EF">
      <w:pPr>
        <w:pStyle w:val="Heading2"/>
        <w:rPr>
          <w:rFonts w:eastAsia="Times New Roman"/>
          <w:u w:val="single"/>
        </w:rPr>
      </w:pPr>
      <w:r w:rsidRPr="006B17FA">
        <w:rPr>
          <w:rFonts w:eastAsia="Times New Roman"/>
          <w:u w:val="single"/>
        </w:rPr>
        <w:t>Amendment of Agreement</w:t>
      </w:r>
      <w:r w:rsidRPr="006B17FA">
        <w:rPr>
          <w:rFonts w:eastAsia="Times New Roman"/>
        </w:rPr>
        <w:t xml:space="preserve">. </w:t>
      </w:r>
      <w:r w:rsidR="007867EF">
        <w:rPr>
          <w:rFonts w:eastAsia="Times New Roman"/>
        </w:rPr>
        <w:t xml:space="preserve"> </w:t>
      </w:r>
      <w:r w:rsidRPr="006B17FA">
        <w:rPr>
          <w:rFonts w:eastAsia="Times New Roman"/>
        </w:rPr>
        <w:t>This Agreement may be amended only by a written agreement signed by both parties.</w:t>
      </w:r>
    </w:p>
    <w:p w14:paraId="13831FEF" w14:textId="77777777" w:rsidR="008402C5" w:rsidRPr="006B17FA" w:rsidRDefault="002A0CB1" w:rsidP="007867EF">
      <w:pPr>
        <w:pStyle w:val="Heading2"/>
        <w:rPr>
          <w:rFonts w:eastAsia="Times New Roman"/>
          <w:u w:val="single"/>
        </w:rPr>
      </w:pPr>
      <w:r w:rsidRPr="006B17FA">
        <w:rPr>
          <w:rFonts w:eastAsia="Times New Roman"/>
          <w:u w:val="single"/>
        </w:rPr>
        <w:t>Counterparts</w:t>
      </w:r>
      <w:r w:rsidRPr="006B17FA">
        <w:rPr>
          <w:rFonts w:eastAsia="Times New Roman"/>
        </w:rPr>
        <w:t xml:space="preserve">. </w:t>
      </w:r>
      <w:r w:rsidR="007867EF">
        <w:rPr>
          <w:rFonts w:eastAsia="Times New Roman"/>
        </w:rPr>
        <w:t xml:space="preserve"> </w:t>
      </w:r>
      <w:r w:rsidRPr="006B17FA">
        <w:rPr>
          <w:rFonts w:eastAsia="Times New Roman"/>
        </w:rPr>
        <w:t>This Agreement may be executed simultaneously in two or more counterparts, each of which is an original, but all of which together constitutes one complete document.</w:t>
      </w:r>
    </w:p>
    <w:p w14:paraId="286CC92D" w14:textId="77777777" w:rsidR="008402C5" w:rsidRPr="006B17FA" w:rsidRDefault="002A0CB1" w:rsidP="007867EF">
      <w:pPr>
        <w:pStyle w:val="Heading2"/>
        <w:rPr>
          <w:rFonts w:eastAsia="Times New Roman"/>
          <w:u w:val="single"/>
        </w:rPr>
      </w:pPr>
      <w:r w:rsidRPr="006B17FA">
        <w:rPr>
          <w:rFonts w:eastAsia="Times New Roman"/>
          <w:u w:val="single"/>
        </w:rPr>
        <w:t>Publicity</w:t>
      </w:r>
      <w:r w:rsidRPr="006B17FA">
        <w:rPr>
          <w:rFonts w:eastAsia="Times New Roman"/>
        </w:rPr>
        <w:t xml:space="preserve">. </w:t>
      </w:r>
      <w:r w:rsidR="007867EF">
        <w:rPr>
          <w:rFonts w:eastAsia="Times New Roman"/>
        </w:rPr>
        <w:t xml:space="preserve"> </w:t>
      </w:r>
      <w:r w:rsidRPr="006B17FA">
        <w:rPr>
          <w:rFonts w:eastAsia="Times New Roman"/>
        </w:rPr>
        <w:t>Each party may disclose the existence, subject matter, size, and/or value of this Agreement in press releases and public announcements and in such connection may refer by name to the other party only after obtaining the other party’s consent which consent may not be unreasonably withheld.</w:t>
      </w:r>
    </w:p>
    <w:p w14:paraId="706E8369" w14:textId="77777777" w:rsidR="008402C5" w:rsidRPr="006B17FA" w:rsidRDefault="002A0CB1" w:rsidP="007867EF">
      <w:pPr>
        <w:pStyle w:val="Heading2"/>
        <w:rPr>
          <w:rFonts w:eastAsia="Times New Roman"/>
          <w:u w:val="single"/>
        </w:rPr>
      </w:pPr>
      <w:r w:rsidRPr="006B17FA">
        <w:rPr>
          <w:rFonts w:eastAsia="Times New Roman"/>
          <w:u w:val="single"/>
        </w:rPr>
        <w:t>No Third-Party Beneficiaries</w:t>
      </w:r>
      <w:r w:rsidRPr="006B17FA">
        <w:rPr>
          <w:rFonts w:eastAsia="Times New Roman"/>
        </w:rPr>
        <w:t xml:space="preserve">. </w:t>
      </w:r>
      <w:r w:rsidR="007867EF">
        <w:rPr>
          <w:rFonts w:eastAsia="Times New Roman"/>
        </w:rPr>
        <w:t xml:space="preserve"> </w:t>
      </w:r>
      <w:r w:rsidRPr="006B17FA">
        <w:rPr>
          <w:rFonts w:eastAsia="Times New Roman"/>
        </w:rPr>
        <w:t>The parties intend that nothing in this Agreement grants any rights or benefits to anyone other than the parties. The parties further intend this Agreement does not allow any claim or right of action to anyone other than the parties.</w:t>
      </w:r>
    </w:p>
    <w:p w14:paraId="5AB43899" w14:textId="77777777" w:rsidR="007867EF" w:rsidRDefault="007867EF" w:rsidP="007867EF"/>
    <w:p w14:paraId="4EEC1D53" w14:textId="77777777" w:rsidR="00A6571B" w:rsidRDefault="00A6571B" w:rsidP="007867EF"/>
    <w:p w14:paraId="532DC787" w14:textId="77777777" w:rsidR="008402C5" w:rsidRPr="006B17FA" w:rsidRDefault="002A0CB1" w:rsidP="007867EF">
      <w:pPr>
        <w:jc w:val="center"/>
        <w:textAlignment w:val="baseline"/>
        <w:rPr>
          <w:rFonts w:eastAsia="Times New Roman"/>
          <w:b/>
          <w:color w:val="000000"/>
          <w:szCs w:val="24"/>
        </w:rPr>
      </w:pPr>
      <w:r w:rsidRPr="006B17FA">
        <w:rPr>
          <w:rFonts w:eastAsia="Times New Roman"/>
          <w:b/>
          <w:color w:val="000000"/>
          <w:szCs w:val="24"/>
        </w:rPr>
        <w:t>[THE SPACE BELOW IS INTENTIONALLY LEFT BLANK]</w:t>
      </w:r>
    </w:p>
    <w:p w14:paraId="1E4C5FBC" w14:textId="77777777" w:rsidR="008402C5" w:rsidRPr="006B17FA" w:rsidRDefault="008402C5" w:rsidP="007867EF"/>
    <w:p w14:paraId="73017307" w14:textId="77777777" w:rsidR="007867EF" w:rsidRDefault="007867EF">
      <w:pPr>
        <w:suppressAutoHyphens w:val="0"/>
      </w:pPr>
      <w:r>
        <w:br w:type="page"/>
      </w:r>
    </w:p>
    <w:p w14:paraId="19A6DB8A" w14:textId="77777777" w:rsidR="008402C5" w:rsidRPr="006B17FA" w:rsidRDefault="002A0CB1" w:rsidP="007867EF">
      <w:pPr>
        <w:spacing w:after="240"/>
      </w:pPr>
      <w:r w:rsidRPr="006B17FA">
        <w:lastRenderedPageBreak/>
        <w:t>This Agreement is executed as of the date stated in the introductory clause, regardless of any dates inserted below:</w:t>
      </w:r>
    </w:p>
    <w:p w14:paraId="31410AAF" w14:textId="77777777" w:rsidR="008402C5" w:rsidRPr="006B17FA" w:rsidRDefault="002A0CB1" w:rsidP="00CA0630">
      <w:pPr>
        <w:textAlignment w:val="baseline"/>
        <w:rPr>
          <w:rFonts w:eastAsia="Times New Roman"/>
          <w:b/>
          <w:color w:val="000000"/>
          <w:szCs w:val="24"/>
        </w:rPr>
      </w:pPr>
      <w:r w:rsidRPr="006B17FA">
        <w:rPr>
          <w:rFonts w:eastAsia="Times New Roman"/>
          <w:b/>
          <w:color w:val="000000"/>
          <w:szCs w:val="24"/>
        </w:rPr>
        <w:t>Ridgedale Local School District</w:t>
      </w:r>
      <w:ins w:id="21" w:author="Gaschen, Dane" w:date="2024-11-08T15:08:00Z">
        <w:r w:rsidR="004E39AA">
          <w:rPr>
            <w:rFonts w:eastAsia="Times New Roman"/>
            <w:b/>
            <w:color w:val="000000"/>
            <w:szCs w:val="24"/>
          </w:rPr>
          <w:t xml:space="preserve"> Board of Education</w:t>
        </w:r>
      </w:ins>
    </w:p>
    <w:p w14:paraId="2743B557" w14:textId="76A4AF79" w:rsidR="008402C5" w:rsidRPr="006B17FA" w:rsidRDefault="002A0CB1" w:rsidP="00CA0630">
      <w:pPr>
        <w:textAlignment w:val="baseline"/>
        <w:rPr>
          <w:rFonts w:eastAsia="Times New Roman"/>
          <w:color w:val="000000"/>
          <w:szCs w:val="24"/>
        </w:rPr>
      </w:pPr>
      <w:r w:rsidRPr="006B17FA">
        <w:rPr>
          <w:rFonts w:eastAsia="Times New Roman"/>
          <w:color w:val="000000"/>
          <w:szCs w:val="24"/>
        </w:rPr>
        <w:t>Name:</w:t>
      </w:r>
      <w:r w:rsidR="007867EF">
        <w:rPr>
          <w:rFonts w:eastAsia="Times New Roman"/>
          <w:color w:val="000000"/>
          <w:szCs w:val="24"/>
        </w:rPr>
        <w:t xml:space="preserve"> </w:t>
      </w:r>
      <w:r w:rsidRPr="006B17FA">
        <w:rPr>
          <w:rFonts w:eastAsia="Times New Roman"/>
          <w:color w:val="000000"/>
          <w:szCs w:val="24"/>
        </w:rPr>
        <w:t xml:space="preserve"> </w:t>
      </w:r>
      <w:r w:rsidR="003477D0">
        <w:rPr>
          <w:rFonts w:eastAsia="Verdana"/>
          <w:color w:val="000000"/>
          <w:szCs w:val="24"/>
        </w:rPr>
        <w:t>Dr. Erika Bower</w:t>
      </w:r>
    </w:p>
    <w:p w14:paraId="6B90954F" w14:textId="77777777" w:rsidR="007867EF" w:rsidRPr="007867EF" w:rsidRDefault="002A0CB1" w:rsidP="007867EF">
      <w:pPr>
        <w:tabs>
          <w:tab w:val="left" w:pos="3780"/>
        </w:tabs>
        <w:textAlignment w:val="baseline"/>
        <w:rPr>
          <w:rFonts w:eastAsia="Times New Roman"/>
          <w:color w:val="000000"/>
          <w:szCs w:val="24"/>
          <w:u w:val="single"/>
        </w:rPr>
      </w:pPr>
      <w:r w:rsidRPr="006B17FA">
        <w:rPr>
          <w:rFonts w:eastAsia="Times New Roman"/>
          <w:color w:val="000000"/>
          <w:szCs w:val="24"/>
        </w:rPr>
        <w:t xml:space="preserve">Title: </w:t>
      </w:r>
      <w:r w:rsidR="007867EF">
        <w:rPr>
          <w:rFonts w:eastAsia="Times New Roman"/>
          <w:color w:val="000000"/>
          <w:szCs w:val="24"/>
        </w:rPr>
        <w:t xml:space="preserve"> </w:t>
      </w:r>
      <w:r w:rsidR="00E12B43">
        <w:rPr>
          <w:rFonts w:eastAsia="Times New Roman"/>
          <w:color w:val="000000"/>
          <w:szCs w:val="24"/>
        </w:rPr>
        <w:t>Superintendent</w:t>
      </w:r>
      <w:r w:rsidR="007867EF">
        <w:rPr>
          <w:rFonts w:eastAsia="Times New Roman"/>
          <w:color w:val="000000"/>
          <w:szCs w:val="24"/>
          <w:u w:val="single"/>
        </w:rPr>
        <w:tab/>
      </w:r>
    </w:p>
    <w:p w14:paraId="24BCD536" w14:textId="77777777" w:rsidR="008402C5" w:rsidRPr="007867EF" w:rsidRDefault="002A0CB1" w:rsidP="007867EF">
      <w:pPr>
        <w:tabs>
          <w:tab w:val="left" w:pos="3780"/>
        </w:tabs>
        <w:textAlignment w:val="baseline"/>
        <w:rPr>
          <w:rFonts w:eastAsia="Times New Roman"/>
          <w:color w:val="000000"/>
          <w:szCs w:val="24"/>
          <w:u w:val="single"/>
        </w:rPr>
      </w:pPr>
      <w:r w:rsidRPr="006B17FA">
        <w:rPr>
          <w:rFonts w:eastAsia="Times New Roman"/>
          <w:color w:val="000000"/>
          <w:szCs w:val="24"/>
        </w:rPr>
        <w:t>Date:</w:t>
      </w:r>
      <w:r w:rsidR="007867EF">
        <w:rPr>
          <w:rFonts w:eastAsia="Times New Roman"/>
          <w:color w:val="000000"/>
          <w:szCs w:val="24"/>
        </w:rPr>
        <w:t xml:space="preserve">  </w:t>
      </w:r>
      <w:r w:rsidR="00E12B43">
        <w:rPr>
          <w:rFonts w:eastAsia="Times New Roman"/>
          <w:color w:val="000000"/>
          <w:szCs w:val="24"/>
        </w:rPr>
        <w:t>3/5/25</w:t>
      </w:r>
      <w:r w:rsidR="007867EF">
        <w:rPr>
          <w:rFonts w:eastAsia="Times New Roman"/>
          <w:color w:val="000000"/>
          <w:szCs w:val="24"/>
          <w:u w:val="single"/>
        </w:rPr>
        <w:tab/>
      </w:r>
    </w:p>
    <w:p w14:paraId="7B4C4677" w14:textId="77777777" w:rsidR="004E39AA" w:rsidRDefault="004E39AA" w:rsidP="00CA0630">
      <w:pPr>
        <w:textAlignment w:val="baseline"/>
        <w:rPr>
          <w:ins w:id="22" w:author="Gaschen, Dane" w:date="2024-11-08T15:09:00Z"/>
          <w:rFonts w:eastAsia="Times New Roman"/>
          <w:b/>
          <w:color w:val="000000"/>
          <w:szCs w:val="24"/>
        </w:rPr>
      </w:pPr>
    </w:p>
    <w:p w14:paraId="383838DE" w14:textId="77777777" w:rsidR="008402C5" w:rsidRPr="006B17FA" w:rsidRDefault="002A0CB1" w:rsidP="00CA0630">
      <w:pPr>
        <w:textAlignment w:val="baseline"/>
        <w:rPr>
          <w:rFonts w:eastAsia="Times New Roman"/>
          <w:b/>
          <w:color w:val="000000"/>
          <w:szCs w:val="24"/>
        </w:rPr>
      </w:pPr>
      <w:r w:rsidRPr="006B17FA">
        <w:rPr>
          <w:rFonts w:eastAsia="Times New Roman"/>
          <w:b/>
          <w:color w:val="000000"/>
          <w:szCs w:val="24"/>
        </w:rPr>
        <w:t>Catapult Learning West, LLC</w:t>
      </w:r>
    </w:p>
    <w:p w14:paraId="5FEA7D61" w14:textId="77777777" w:rsidR="008402C5" w:rsidRPr="006B17FA" w:rsidRDefault="008402C5" w:rsidP="00CA0630">
      <w:pPr>
        <w:textAlignment w:val="baseline"/>
        <w:rPr>
          <w:szCs w:val="24"/>
        </w:rPr>
      </w:pPr>
    </w:p>
    <w:p w14:paraId="41D8DF2F" w14:textId="77777777" w:rsidR="008402C5" w:rsidRPr="006B17FA" w:rsidRDefault="002A0CB1" w:rsidP="00CA0630">
      <w:pPr>
        <w:textAlignment w:val="baseline"/>
        <w:rPr>
          <w:rFonts w:eastAsia="Times New Roman"/>
          <w:color w:val="000000"/>
          <w:szCs w:val="24"/>
        </w:rPr>
      </w:pPr>
      <w:r w:rsidRPr="006B17FA">
        <w:rPr>
          <w:rFonts w:eastAsia="Times New Roman"/>
          <w:color w:val="000000"/>
          <w:szCs w:val="24"/>
        </w:rPr>
        <w:t xml:space="preserve">Name: </w:t>
      </w:r>
      <w:r w:rsidR="007867EF">
        <w:rPr>
          <w:rFonts w:eastAsia="Times New Roman"/>
          <w:color w:val="000000"/>
          <w:szCs w:val="24"/>
        </w:rPr>
        <w:t xml:space="preserve"> </w:t>
      </w:r>
      <w:r w:rsidRPr="006B17FA">
        <w:rPr>
          <w:rFonts w:eastAsia="Verdana"/>
          <w:color w:val="000000"/>
          <w:szCs w:val="24"/>
        </w:rPr>
        <w:t>Ellen McGahey</w:t>
      </w:r>
    </w:p>
    <w:p w14:paraId="37F6EBF6" w14:textId="77777777" w:rsidR="007867EF" w:rsidRDefault="002A0CB1" w:rsidP="00CA0630">
      <w:pPr>
        <w:textAlignment w:val="baseline"/>
        <w:rPr>
          <w:rFonts w:eastAsia="Verdana"/>
          <w:color w:val="000000"/>
          <w:szCs w:val="24"/>
        </w:rPr>
      </w:pPr>
      <w:r w:rsidRPr="006B17FA">
        <w:rPr>
          <w:rFonts w:eastAsia="Times New Roman"/>
          <w:color w:val="000000"/>
          <w:szCs w:val="24"/>
        </w:rPr>
        <w:t>Title:</w:t>
      </w:r>
      <w:r w:rsidR="007867EF">
        <w:rPr>
          <w:rFonts w:eastAsia="Times New Roman"/>
          <w:color w:val="000000"/>
          <w:szCs w:val="24"/>
        </w:rPr>
        <w:t xml:space="preserve"> </w:t>
      </w:r>
      <w:r w:rsidRPr="006B17FA">
        <w:rPr>
          <w:rFonts w:eastAsia="Times New Roman"/>
          <w:color w:val="000000"/>
          <w:szCs w:val="24"/>
        </w:rPr>
        <w:t xml:space="preserve"> </w:t>
      </w:r>
      <w:r w:rsidRPr="006B17FA">
        <w:rPr>
          <w:rFonts w:eastAsia="Verdana"/>
          <w:color w:val="000000"/>
          <w:szCs w:val="24"/>
        </w:rPr>
        <w:t>Vice President</w:t>
      </w:r>
    </w:p>
    <w:p w14:paraId="16C706B3" w14:textId="77777777" w:rsidR="008402C5" w:rsidRPr="006B17FA" w:rsidRDefault="002A0CB1" w:rsidP="00CA0630">
      <w:pPr>
        <w:textAlignment w:val="baseline"/>
        <w:rPr>
          <w:rFonts w:eastAsia="Times New Roman"/>
          <w:color w:val="000000"/>
          <w:szCs w:val="24"/>
        </w:rPr>
      </w:pPr>
      <w:r w:rsidRPr="006B17FA">
        <w:rPr>
          <w:rFonts w:eastAsia="Times New Roman"/>
          <w:color w:val="000000"/>
          <w:szCs w:val="24"/>
        </w:rPr>
        <w:t xml:space="preserve">Date: </w:t>
      </w:r>
      <w:r w:rsidR="007867EF">
        <w:rPr>
          <w:rFonts w:eastAsia="Times New Roman"/>
          <w:color w:val="000000"/>
          <w:szCs w:val="24"/>
        </w:rPr>
        <w:t xml:space="preserve"> </w:t>
      </w:r>
      <w:r w:rsidRPr="006B17FA">
        <w:rPr>
          <w:rFonts w:eastAsia="Verdana"/>
          <w:color w:val="000000"/>
          <w:szCs w:val="24"/>
        </w:rPr>
        <w:t>10/29/2024</w:t>
      </w:r>
    </w:p>
    <w:p w14:paraId="6C58BBB2" w14:textId="77777777" w:rsidR="008402C5" w:rsidRPr="006B17FA" w:rsidRDefault="008402C5" w:rsidP="00CA0630">
      <w:pPr>
        <w:textAlignment w:val="baseline"/>
        <w:rPr>
          <w:rFonts w:eastAsia="Times New Roman"/>
          <w:color w:val="000000"/>
          <w:szCs w:val="24"/>
        </w:rPr>
      </w:pPr>
    </w:p>
    <w:p w14:paraId="23257E1F" w14:textId="77777777" w:rsidR="00EA02CF" w:rsidRDefault="00EA02CF" w:rsidP="007867EF">
      <w:r>
        <w:br w:type="page"/>
      </w:r>
    </w:p>
    <w:p w14:paraId="706438CF" w14:textId="77777777" w:rsidR="007867EF" w:rsidRDefault="007867EF" w:rsidP="007867EF">
      <w:pPr>
        <w:jc w:val="center"/>
      </w:pPr>
      <w:r w:rsidRPr="006B17FA">
        <w:lastRenderedPageBreak/>
        <w:t>Ridgedale Local School District</w:t>
      </w:r>
    </w:p>
    <w:p w14:paraId="4FE45D53" w14:textId="77777777" w:rsidR="007867EF" w:rsidRPr="006B17FA" w:rsidRDefault="007867EF" w:rsidP="007867EF">
      <w:pPr>
        <w:spacing w:after="240"/>
        <w:jc w:val="center"/>
      </w:pPr>
      <w:r w:rsidRPr="006B17FA">
        <w:t>and Catapult Learning West, LLC</w:t>
      </w:r>
    </w:p>
    <w:p w14:paraId="06DD2A5F" w14:textId="77777777" w:rsidR="008402C5" w:rsidRPr="006B17FA" w:rsidRDefault="002A0CB1" w:rsidP="007867EF">
      <w:pPr>
        <w:jc w:val="center"/>
        <w:textAlignment w:val="baseline"/>
        <w:rPr>
          <w:rFonts w:eastAsia="Times New Roman"/>
          <w:b/>
          <w:color w:val="000000"/>
          <w:szCs w:val="24"/>
        </w:rPr>
      </w:pPr>
      <w:r w:rsidRPr="006B17FA">
        <w:rPr>
          <w:rFonts w:eastAsia="Times New Roman"/>
          <w:b/>
          <w:color w:val="000000"/>
          <w:szCs w:val="24"/>
        </w:rPr>
        <w:t>EXHIBIT A</w:t>
      </w:r>
    </w:p>
    <w:p w14:paraId="6DAF4398" w14:textId="77777777" w:rsidR="008402C5" w:rsidRPr="006B17FA" w:rsidRDefault="002A0CB1" w:rsidP="007867EF">
      <w:pPr>
        <w:spacing w:after="240"/>
        <w:jc w:val="center"/>
        <w:textAlignment w:val="baseline"/>
        <w:rPr>
          <w:rFonts w:eastAsia="Times New Roman"/>
          <w:b/>
          <w:color w:val="000000"/>
          <w:szCs w:val="24"/>
          <w:u w:val="single"/>
        </w:rPr>
      </w:pPr>
      <w:r w:rsidRPr="006B17FA">
        <w:rPr>
          <w:rFonts w:eastAsia="Times New Roman"/>
          <w:b/>
          <w:color w:val="000000"/>
          <w:szCs w:val="24"/>
          <w:u w:val="single"/>
        </w:rPr>
        <w:t>PROGRAM AND FEES</w:t>
      </w:r>
    </w:p>
    <w:p w14:paraId="77C10A30" w14:textId="77777777" w:rsidR="008402C5" w:rsidRPr="006B17FA" w:rsidRDefault="002A0CB1" w:rsidP="00CA0630">
      <w:pPr>
        <w:textAlignment w:val="baseline"/>
        <w:rPr>
          <w:rFonts w:eastAsia="Times New Roman"/>
          <w:b/>
          <w:color w:val="000000"/>
          <w:szCs w:val="24"/>
        </w:rPr>
      </w:pPr>
      <w:r w:rsidRPr="006B17FA">
        <w:rPr>
          <w:rFonts w:eastAsia="Times New Roman"/>
          <w:b/>
          <w:color w:val="000000"/>
          <w:szCs w:val="24"/>
        </w:rPr>
        <w:t>Type of Program:</w:t>
      </w:r>
    </w:p>
    <w:p w14:paraId="43B0C9E6" w14:textId="77777777" w:rsidR="008402C5" w:rsidRPr="006B17FA" w:rsidRDefault="002A0CB1" w:rsidP="007867EF">
      <w:pPr>
        <w:spacing w:after="240"/>
        <w:textAlignment w:val="baseline"/>
        <w:rPr>
          <w:rFonts w:eastAsia="Times New Roman"/>
          <w:color w:val="000000"/>
          <w:szCs w:val="24"/>
        </w:rPr>
      </w:pPr>
      <w:r w:rsidRPr="006B17FA">
        <w:rPr>
          <w:rFonts w:eastAsia="Times New Roman"/>
          <w:color w:val="000000"/>
          <w:szCs w:val="24"/>
        </w:rPr>
        <w:t>Instructional/Intervention</w:t>
      </w:r>
    </w:p>
    <w:p w14:paraId="703E5D22" w14:textId="77777777" w:rsidR="007867EF" w:rsidRDefault="002A0CB1" w:rsidP="00CA0630">
      <w:pPr>
        <w:textAlignment w:val="baseline"/>
        <w:rPr>
          <w:rFonts w:eastAsia="Times New Roman"/>
          <w:b/>
          <w:color w:val="000000"/>
          <w:szCs w:val="24"/>
        </w:rPr>
      </w:pPr>
      <w:r w:rsidRPr="006B17FA">
        <w:rPr>
          <w:rFonts w:eastAsia="Times New Roman"/>
          <w:b/>
          <w:color w:val="000000"/>
          <w:szCs w:val="24"/>
        </w:rPr>
        <w:t>Sub-Category of Program:</w:t>
      </w:r>
    </w:p>
    <w:p w14:paraId="2387E6BA" w14:textId="77777777" w:rsidR="008402C5" w:rsidRPr="004C7176" w:rsidRDefault="002A0CB1" w:rsidP="004C7176">
      <w:pPr>
        <w:spacing w:after="240"/>
        <w:textAlignment w:val="baseline"/>
        <w:rPr>
          <w:rFonts w:eastAsia="Times New Roman"/>
          <w:color w:val="000000"/>
          <w:szCs w:val="24"/>
        </w:rPr>
      </w:pPr>
      <w:r w:rsidRPr="006B17FA">
        <w:rPr>
          <w:rFonts w:eastAsia="Times New Roman"/>
          <w:color w:val="000000"/>
          <w:szCs w:val="24"/>
        </w:rPr>
        <w:t>Small Group Instruction</w:t>
      </w:r>
    </w:p>
    <w:p w14:paraId="2FAB2D56" w14:textId="77777777" w:rsidR="008402C5" w:rsidRPr="006B17FA" w:rsidRDefault="002A0CB1" w:rsidP="00CA0630">
      <w:pPr>
        <w:textAlignment w:val="baseline"/>
        <w:rPr>
          <w:rFonts w:eastAsia="Times New Roman"/>
          <w:b/>
          <w:color w:val="000000"/>
          <w:szCs w:val="24"/>
        </w:rPr>
      </w:pPr>
      <w:r w:rsidRPr="006B17FA">
        <w:rPr>
          <w:rFonts w:eastAsia="Times New Roman"/>
          <w:b/>
          <w:color w:val="000000"/>
          <w:szCs w:val="24"/>
        </w:rPr>
        <w:t>SMALL GROUP INSTRUCTION PROGRAM</w:t>
      </w:r>
    </w:p>
    <w:p w14:paraId="54F705D2" w14:textId="77777777" w:rsidR="008402C5" w:rsidRPr="004C7176" w:rsidRDefault="002A0CB1" w:rsidP="00CA0630">
      <w:pPr>
        <w:textAlignment w:val="baseline"/>
        <w:rPr>
          <w:rFonts w:eastAsia="Times New Roman"/>
          <w:color w:val="000000"/>
          <w:szCs w:val="24"/>
        </w:rPr>
      </w:pPr>
      <w:r w:rsidRPr="006B17FA">
        <w:rPr>
          <w:rFonts w:eastAsia="Times New Roman"/>
          <w:b/>
          <w:color w:val="000000"/>
          <w:szCs w:val="24"/>
        </w:rPr>
        <w:t>Group Size Minimum:</w:t>
      </w:r>
      <w:r w:rsidRPr="004C7176">
        <w:rPr>
          <w:rFonts w:eastAsia="Times New Roman"/>
          <w:color w:val="000000"/>
          <w:szCs w:val="24"/>
        </w:rPr>
        <w:t xml:space="preserve"> </w:t>
      </w:r>
      <w:r w:rsidR="004C7176" w:rsidRPr="004C7176">
        <w:rPr>
          <w:rFonts w:eastAsia="Times New Roman"/>
          <w:color w:val="000000"/>
          <w:szCs w:val="24"/>
        </w:rPr>
        <w:t xml:space="preserve"> </w:t>
      </w:r>
      <w:r w:rsidRPr="006B17FA">
        <w:rPr>
          <w:rFonts w:eastAsia="Times New Roman"/>
          <w:color w:val="000000"/>
          <w:szCs w:val="24"/>
        </w:rPr>
        <w:t>2</w:t>
      </w:r>
    </w:p>
    <w:p w14:paraId="23A7315E" w14:textId="77777777" w:rsidR="008402C5" w:rsidRPr="004C7176" w:rsidRDefault="002A0CB1" w:rsidP="00CA0630">
      <w:pPr>
        <w:textAlignment w:val="baseline"/>
        <w:rPr>
          <w:rFonts w:eastAsia="Times New Roman"/>
          <w:color w:val="000000"/>
          <w:szCs w:val="24"/>
        </w:rPr>
      </w:pPr>
      <w:r w:rsidRPr="006B17FA">
        <w:rPr>
          <w:rFonts w:eastAsia="Times New Roman"/>
          <w:b/>
          <w:color w:val="000000"/>
          <w:szCs w:val="24"/>
        </w:rPr>
        <w:t>Group Size Maximum:</w:t>
      </w:r>
      <w:r w:rsidRPr="004C7176">
        <w:rPr>
          <w:rFonts w:eastAsia="Times New Roman"/>
          <w:color w:val="000000"/>
          <w:szCs w:val="24"/>
        </w:rPr>
        <w:t xml:space="preserve"> </w:t>
      </w:r>
      <w:r w:rsidR="004C7176" w:rsidRPr="004C7176">
        <w:rPr>
          <w:rFonts w:eastAsia="Times New Roman"/>
          <w:color w:val="000000"/>
          <w:szCs w:val="24"/>
        </w:rPr>
        <w:t xml:space="preserve"> </w:t>
      </w:r>
      <w:r w:rsidRPr="006B17FA">
        <w:rPr>
          <w:rFonts w:eastAsia="Times New Roman"/>
          <w:color w:val="000000"/>
          <w:szCs w:val="24"/>
        </w:rPr>
        <w:t>6</w:t>
      </w:r>
    </w:p>
    <w:p w14:paraId="601DA216" w14:textId="77777777" w:rsidR="008402C5" w:rsidRPr="004C7176" w:rsidRDefault="002A0CB1" w:rsidP="00CA0630">
      <w:pPr>
        <w:textAlignment w:val="baseline"/>
        <w:rPr>
          <w:rFonts w:eastAsia="Times New Roman"/>
          <w:color w:val="000000"/>
          <w:szCs w:val="24"/>
        </w:rPr>
      </w:pPr>
      <w:r w:rsidRPr="006B17FA">
        <w:rPr>
          <w:rFonts w:eastAsia="Times New Roman"/>
          <w:b/>
          <w:color w:val="000000"/>
          <w:szCs w:val="24"/>
        </w:rPr>
        <w:t>Total Number of Groups Served:</w:t>
      </w:r>
      <w:r w:rsidRPr="004C7176">
        <w:rPr>
          <w:rFonts w:eastAsia="Times New Roman"/>
          <w:color w:val="000000"/>
          <w:szCs w:val="24"/>
        </w:rPr>
        <w:t xml:space="preserve"> </w:t>
      </w:r>
      <w:r w:rsidR="004C7176">
        <w:rPr>
          <w:rFonts w:eastAsia="Times New Roman"/>
          <w:color w:val="000000"/>
          <w:szCs w:val="24"/>
        </w:rPr>
        <w:t xml:space="preserve"> </w:t>
      </w:r>
      <w:r w:rsidRPr="006B17FA">
        <w:rPr>
          <w:rFonts w:eastAsia="Times New Roman"/>
          <w:color w:val="000000"/>
          <w:szCs w:val="24"/>
        </w:rPr>
        <w:t>24</w:t>
      </w:r>
    </w:p>
    <w:p w14:paraId="6BE01602" w14:textId="77777777" w:rsidR="008402C5" w:rsidRPr="009200F7" w:rsidRDefault="002A0CB1" w:rsidP="00CA0630">
      <w:pPr>
        <w:textAlignment w:val="baseline"/>
        <w:rPr>
          <w:rFonts w:eastAsia="Times New Roman"/>
          <w:color w:val="000000"/>
          <w:szCs w:val="24"/>
        </w:rPr>
      </w:pPr>
      <w:r w:rsidRPr="006B17FA">
        <w:rPr>
          <w:rFonts w:eastAsia="Times New Roman"/>
          <w:b/>
          <w:color w:val="000000"/>
          <w:szCs w:val="24"/>
        </w:rPr>
        <w:t>Session Length:</w:t>
      </w:r>
      <w:r w:rsidRPr="004C7176">
        <w:rPr>
          <w:rFonts w:eastAsia="Times New Roman"/>
          <w:color w:val="000000"/>
          <w:szCs w:val="24"/>
        </w:rPr>
        <w:t xml:space="preserve"> </w:t>
      </w:r>
      <w:r w:rsidR="004C7176">
        <w:rPr>
          <w:rFonts w:eastAsia="Times New Roman"/>
          <w:color w:val="000000"/>
          <w:szCs w:val="24"/>
        </w:rPr>
        <w:t xml:space="preserve"> </w:t>
      </w:r>
      <w:r w:rsidRPr="006B17FA">
        <w:rPr>
          <w:rFonts w:eastAsia="Times New Roman"/>
          <w:color w:val="000000"/>
          <w:szCs w:val="24"/>
        </w:rPr>
        <w:t>60 Minutes</w:t>
      </w:r>
    </w:p>
    <w:p w14:paraId="0EB939C6" w14:textId="77777777" w:rsidR="008402C5" w:rsidRPr="009200F7" w:rsidRDefault="002A0CB1" w:rsidP="00CA0630">
      <w:pPr>
        <w:textAlignment w:val="baseline"/>
        <w:rPr>
          <w:rFonts w:eastAsia="Times New Roman"/>
          <w:color w:val="000000"/>
          <w:szCs w:val="24"/>
        </w:rPr>
      </w:pPr>
      <w:r w:rsidRPr="006B17FA">
        <w:rPr>
          <w:rFonts w:eastAsia="Times New Roman"/>
          <w:b/>
          <w:color w:val="000000"/>
          <w:szCs w:val="24"/>
        </w:rPr>
        <w:t>Sessions Per Week Per Group</w:t>
      </w:r>
      <w:r w:rsidRPr="006B17FA">
        <w:rPr>
          <w:rFonts w:eastAsia="Times New Roman"/>
          <w:color w:val="000000"/>
          <w:szCs w:val="24"/>
        </w:rPr>
        <w:t xml:space="preserve">: </w:t>
      </w:r>
      <w:r w:rsidR="009200F7">
        <w:rPr>
          <w:rFonts w:eastAsia="Times New Roman"/>
          <w:color w:val="000000"/>
          <w:szCs w:val="24"/>
        </w:rPr>
        <w:t xml:space="preserve"> </w:t>
      </w:r>
      <w:r w:rsidRPr="006B17FA">
        <w:rPr>
          <w:rFonts w:eastAsia="Times New Roman"/>
          <w:color w:val="000000"/>
          <w:szCs w:val="24"/>
        </w:rPr>
        <w:t>2</w:t>
      </w:r>
    </w:p>
    <w:p w14:paraId="72EA1BE5" w14:textId="77777777" w:rsidR="008402C5" w:rsidRPr="009200F7" w:rsidRDefault="002A0CB1" w:rsidP="009200F7">
      <w:pPr>
        <w:spacing w:after="360"/>
        <w:textAlignment w:val="baseline"/>
        <w:rPr>
          <w:rFonts w:eastAsia="Times New Roman"/>
          <w:color w:val="000000"/>
          <w:szCs w:val="24"/>
        </w:rPr>
      </w:pPr>
      <w:r w:rsidRPr="006B17FA">
        <w:rPr>
          <w:rFonts w:eastAsia="Times New Roman"/>
          <w:b/>
          <w:color w:val="000000"/>
          <w:szCs w:val="24"/>
        </w:rPr>
        <w:t>Curriculum:</w:t>
      </w:r>
      <w:r w:rsidRPr="009200F7">
        <w:rPr>
          <w:rFonts w:eastAsia="Times New Roman"/>
          <w:color w:val="000000"/>
          <w:szCs w:val="24"/>
        </w:rPr>
        <w:t xml:space="preserve"> </w:t>
      </w:r>
      <w:r w:rsidR="009200F7">
        <w:rPr>
          <w:rFonts w:eastAsia="Times New Roman"/>
          <w:color w:val="000000"/>
          <w:szCs w:val="24"/>
        </w:rPr>
        <w:t xml:space="preserve"> </w:t>
      </w:r>
      <w:r w:rsidRPr="006B17FA">
        <w:rPr>
          <w:rFonts w:eastAsia="Times New Roman"/>
          <w:color w:val="000000"/>
          <w:szCs w:val="24"/>
        </w:rPr>
        <w:t>Achieve Literacy K-8, Achieve Math K-8</w:t>
      </w:r>
    </w:p>
    <w:p w14:paraId="1A3D1E86" w14:textId="77777777" w:rsidR="008402C5" w:rsidRPr="006B17FA" w:rsidRDefault="002A0CB1" w:rsidP="009200F7">
      <w:pPr>
        <w:spacing w:after="240"/>
        <w:jc w:val="center"/>
        <w:textAlignment w:val="baseline"/>
        <w:rPr>
          <w:rFonts w:eastAsia="Times New Roman"/>
          <w:b/>
          <w:color w:val="000000"/>
          <w:szCs w:val="24"/>
          <w:u w:val="single"/>
        </w:rPr>
      </w:pPr>
      <w:r w:rsidRPr="006B17FA">
        <w:rPr>
          <w:rFonts w:eastAsia="Times New Roman"/>
          <w:b/>
          <w:color w:val="000000"/>
          <w:szCs w:val="24"/>
          <w:u w:val="single"/>
        </w:rPr>
        <w:t>FEES</w:t>
      </w:r>
    </w:p>
    <w:p w14:paraId="35C8B7BF" w14:textId="77777777" w:rsidR="008402C5" w:rsidRPr="009200F7" w:rsidRDefault="002A0CB1" w:rsidP="009200F7">
      <w:pPr>
        <w:spacing w:after="240"/>
        <w:textAlignment w:val="baseline"/>
        <w:rPr>
          <w:rFonts w:eastAsia="Times New Roman"/>
          <w:color w:val="000000"/>
          <w:szCs w:val="24"/>
        </w:rPr>
      </w:pPr>
      <w:r w:rsidRPr="006B17FA">
        <w:rPr>
          <w:rFonts w:eastAsia="Times New Roman"/>
          <w:b/>
          <w:color w:val="000000"/>
          <w:szCs w:val="24"/>
        </w:rPr>
        <w:t>The Customer will be utilizing the following funding sources:</w:t>
      </w:r>
      <w:r w:rsidRPr="009200F7">
        <w:rPr>
          <w:rFonts w:eastAsia="Times New Roman"/>
          <w:color w:val="000000"/>
          <w:szCs w:val="24"/>
        </w:rPr>
        <w:t xml:space="preserve"> </w:t>
      </w:r>
      <w:r w:rsidR="009200F7">
        <w:rPr>
          <w:rFonts w:eastAsia="Times New Roman"/>
          <w:color w:val="000000"/>
          <w:szCs w:val="24"/>
        </w:rPr>
        <w:t xml:space="preserve"> </w:t>
      </w:r>
      <w:r w:rsidRPr="006B17FA">
        <w:rPr>
          <w:rFonts w:eastAsia="Times New Roman"/>
          <w:color w:val="000000"/>
          <w:szCs w:val="24"/>
        </w:rPr>
        <w:t>Title I</w:t>
      </w:r>
    </w:p>
    <w:p w14:paraId="703DF5A6" w14:textId="77777777" w:rsidR="008402C5" w:rsidRPr="006B17FA" w:rsidRDefault="002A0CB1" w:rsidP="009200F7">
      <w:pPr>
        <w:spacing w:after="240"/>
        <w:textAlignment w:val="baseline"/>
        <w:rPr>
          <w:rFonts w:eastAsia="Times New Roman"/>
          <w:color w:val="000000"/>
          <w:szCs w:val="24"/>
        </w:rPr>
      </w:pPr>
      <w:r w:rsidRPr="006B17FA">
        <w:rPr>
          <w:rFonts w:eastAsia="Times New Roman"/>
          <w:color w:val="000000"/>
          <w:szCs w:val="24"/>
        </w:rPr>
        <w:t xml:space="preserve">Catapult will provide a Title I program using the “pooling across LEA’s” model from Question B-8, 3 of the Title I, Part A of the Elementary and Secondary Education Act of 1965, as Amended by </w:t>
      </w:r>
      <w:proofErr w:type="gramStart"/>
      <w:r w:rsidRPr="006B17FA">
        <w:rPr>
          <w:rFonts w:eastAsia="Times New Roman"/>
          <w:color w:val="000000"/>
          <w:szCs w:val="24"/>
        </w:rPr>
        <w:t>the Every</w:t>
      </w:r>
      <w:proofErr w:type="gramEnd"/>
      <w:r w:rsidRPr="006B17FA">
        <w:rPr>
          <w:rFonts w:eastAsia="Times New Roman"/>
          <w:color w:val="000000"/>
          <w:szCs w:val="24"/>
        </w:rPr>
        <w:t xml:space="preserve"> Student Succeeds Act: Providing Equitable Services to Eligible Private School Children, Teachers, and Families Updated Non-Regulatory Guidance. Children from districts who contributed to the Title I pool will be rank ordered and considered for service with no regard to the service amount that was generated by the resident district.</w:t>
      </w:r>
    </w:p>
    <w:p w14:paraId="1405C44A" w14:textId="77777777" w:rsidR="008402C5" w:rsidRPr="006B17FA" w:rsidRDefault="002A0CB1" w:rsidP="009200F7">
      <w:pPr>
        <w:spacing w:after="240"/>
        <w:textAlignment w:val="baseline"/>
        <w:rPr>
          <w:rFonts w:eastAsia="Times New Roman"/>
          <w:color w:val="000000"/>
          <w:szCs w:val="24"/>
        </w:rPr>
      </w:pPr>
      <w:r w:rsidRPr="006B17FA">
        <w:rPr>
          <w:rFonts w:eastAsia="Times New Roman"/>
          <w:color w:val="000000"/>
          <w:szCs w:val="24"/>
        </w:rPr>
        <w:t>The Customer shall pay Provider on the following basis: a fixed Fee of $10,215.26 for the provision of the Services over the Term.</w:t>
      </w:r>
    </w:p>
    <w:p w14:paraId="3C47FC69" w14:textId="77777777" w:rsidR="008402C5" w:rsidRPr="006B17FA" w:rsidRDefault="002A0CB1" w:rsidP="009200F7">
      <w:pPr>
        <w:spacing w:after="240"/>
        <w:jc w:val="center"/>
        <w:textAlignment w:val="baseline"/>
        <w:rPr>
          <w:rFonts w:eastAsia="Times New Roman"/>
          <w:b/>
          <w:color w:val="000000"/>
          <w:szCs w:val="24"/>
          <w:u w:val="single"/>
        </w:rPr>
      </w:pPr>
      <w:r w:rsidRPr="006B17FA">
        <w:rPr>
          <w:rFonts w:eastAsia="Times New Roman"/>
          <w:b/>
          <w:color w:val="000000"/>
          <w:szCs w:val="24"/>
          <w:u w:val="single"/>
        </w:rPr>
        <w:t>Nonpublic Schools</w:t>
      </w:r>
    </w:p>
    <w:p w14:paraId="30AB2475" w14:textId="77777777" w:rsidR="008402C5" w:rsidRPr="006B17FA" w:rsidRDefault="002A0CB1" w:rsidP="009200F7">
      <w:pPr>
        <w:spacing w:after="240"/>
        <w:textAlignment w:val="baseline"/>
        <w:rPr>
          <w:rFonts w:eastAsia="Times New Roman"/>
          <w:color w:val="000000"/>
          <w:szCs w:val="24"/>
        </w:rPr>
      </w:pPr>
      <w:r w:rsidRPr="006B17FA">
        <w:rPr>
          <w:rFonts w:eastAsia="Times New Roman"/>
          <w:color w:val="000000"/>
          <w:szCs w:val="24"/>
        </w:rPr>
        <w:t xml:space="preserve">Nonpublic School Name: </w:t>
      </w:r>
      <w:r w:rsidR="009200F7">
        <w:rPr>
          <w:rFonts w:eastAsia="Times New Roman"/>
          <w:color w:val="000000"/>
          <w:szCs w:val="24"/>
        </w:rPr>
        <w:t xml:space="preserve"> </w:t>
      </w:r>
      <w:r w:rsidRPr="006B17FA">
        <w:rPr>
          <w:rFonts w:eastAsia="Times New Roman"/>
          <w:color w:val="000000"/>
          <w:szCs w:val="24"/>
        </w:rPr>
        <w:t xml:space="preserve">Marion St. Mary; Allocated Amount: </w:t>
      </w:r>
      <w:r w:rsidR="009200F7">
        <w:rPr>
          <w:rFonts w:eastAsia="Times New Roman"/>
          <w:color w:val="000000"/>
          <w:szCs w:val="24"/>
        </w:rPr>
        <w:t xml:space="preserve"> </w:t>
      </w:r>
      <w:r w:rsidRPr="006B17FA">
        <w:rPr>
          <w:rFonts w:eastAsia="Times New Roman"/>
          <w:color w:val="000000"/>
          <w:szCs w:val="24"/>
        </w:rPr>
        <w:t>$10,215.26; Services:</w:t>
      </w:r>
      <w:r w:rsidR="009200F7">
        <w:rPr>
          <w:rFonts w:eastAsia="Times New Roman"/>
          <w:color w:val="000000"/>
          <w:szCs w:val="24"/>
        </w:rPr>
        <w:t>  </w:t>
      </w:r>
      <w:r w:rsidRPr="006B17FA">
        <w:rPr>
          <w:rFonts w:eastAsia="Times New Roman"/>
          <w:color w:val="000000"/>
          <w:szCs w:val="24"/>
        </w:rPr>
        <w:t>Intervention</w:t>
      </w:r>
    </w:p>
    <w:p w14:paraId="30A26DF4" w14:textId="77777777" w:rsidR="008402C5" w:rsidRPr="006B17FA" w:rsidRDefault="002A0CB1" w:rsidP="009200F7">
      <w:r w:rsidRPr="006B17FA">
        <w:t xml:space="preserve">Total amount of services across all pooled agreements: </w:t>
      </w:r>
      <w:r w:rsidR="009200F7">
        <w:t xml:space="preserve"> </w:t>
      </w:r>
      <w:r w:rsidRPr="006B17FA">
        <w:t>981.40 hours</w:t>
      </w:r>
    </w:p>
    <w:p w14:paraId="6260EE20" w14:textId="77777777" w:rsidR="008402C5" w:rsidRPr="006B17FA" w:rsidRDefault="008402C5" w:rsidP="009200F7"/>
    <w:sectPr w:rsidR="008402C5" w:rsidRPr="006B17FA" w:rsidSect="00ED7EC0">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rk Sheppard" w:date="2025-03-05T14:22:00Z" w:initials="MS">
    <w:p w14:paraId="2018FDE9" w14:textId="77777777" w:rsidR="005B07CB" w:rsidRDefault="005B07CB" w:rsidP="005B07CB">
      <w:pPr>
        <w:pStyle w:val="CommentText"/>
      </w:pPr>
      <w:r>
        <w:rPr>
          <w:rStyle w:val="CommentReference"/>
        </w:rPr>
        <w:annotationRef/>
      </w:r>
      <w:r>
        <w:t xml:space="preserve">Ridgedale - This is our new, standard customer-indemnity language for Ohio.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018FD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D233818" w16cex:dateUtc="2025-03-05T2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018FDE9" w16cid:durableId="6D2338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06C83" w14:textId="77777777" w:rsidR="00C96534" w:rsidRDefault="00C96534">
      <w:r>
        <w:separator/>
      </w:r>
    </w:p>
  </w:endnote>
  <w:endnote w:type="continuationSeparator" w:id="0">
    <w:p w14:paraId="56A391AF" w14:textId="77777777" w:rsidR="00C96534" w:rsidRDefault="00C96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 w:name="Times New Roman">
    <w:charset w:val="00"/>
    <w:pitch w:val="variable"/>
    <w:family w:val="roman"/>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2C86E" w14:textId="77777777" w:rsidR="00285A76" w:rsidRDefault="00285A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04583" w14:textId="77777777" w:rsidR="009200F7" w:rsidRDefault="009200F7" w:rsidP="009200F7">
    <w:pPr>
      <w:pStyle w:val="Footer"/>
      <w:jc w:val="center"/>
    </w:pPr>
    <w:r>
      <w:fldChar w:fldCharType="begin"/>
    </w:r>
    <w:r>
      <w:instrText xml:space="preserve"> PAGE   \* MERGEFORMAT </w:instrText>
    </w:r>
    <w:r>
      <w:fldChar w:fldCharType="separate"/>
    </w:r>
    <w:r>
      <w:rPr>
        <w:noProof/>
      </w:rPr>
      <w:t>1</w:t>
    </w:r>
    <w:r>
      <w:rPr>
        <w:noProof/>
      </w:rPr>
      <w:fldChar w:fldCharType="end"/>
    </w:r>
  </w:p>
  <w:sdt>
    <w:sdtPr>
      <w:alias w:val="BEC LegalBar File Stamp"/>
      <w:tag w:val="BEC.LegalBar.FileStamp"/>
      <w:id w:val="-679042049"/>
      <w:placeholder>
        <w:docPart w:val="63626660FEC745D580C22382C693356E"/>
      </w:placeholder>
    </w:sdtPr>
    <w:sdtContent>
      <w:p w14:paraId="29976F5C" w14:textId="77777777" w:rsidR="002A0CB1" w:rsidRDefault="00000000" w:rsidP="002A0CB1">
        <w:pPr>
          <w:pStyle w:val="FileStamp"/>
        </w:pPr>
        <w:sdt>
          <w:sdtPr>
            <w:rPr>
              <w:rStyle w:val="FileStampChar"/>
            </w:rPr>
            <w:tag w:val="BEC.LegalBar.FileStamp.DocNumber"/>
            <w:id w:val="-814106178"/>
            <w:placeholder>
              <w:docPart w:val="A679493388854001998373DA89BFFA8A"/>
            </w:placeholder>
            <w:dataBinding w:prefixMappings="xmlns:ns='http://schemas.beclegal.com/legalbar/filestamp'" w:xpath="ns:filestamp/ns:DocNumber" w:storeItemID="{8343E079-31A4-4CCF-B429-C134F5C8F290}"/>
            <w:text/>
          </w:sdtPr>
          <w:sdtEndPr>
            <w:rPr>
              <w:rStyle w:val="DefaultParagraphFont"/>
            </w:rPr>
          </w:sdtEndPr>
          <w:sdtContent>
            <w:r w:rsidR="002A0CB1">
              <w:rPr>
                <w:rStyle w:val="FileStampChar"/>
              </w:rPr>
              <w:t>19549109</w:t>
            </w:r>
          </w:sdtContent>
        </w:sdt>
        <w:sdt>
          <w:sdtPr>
            <w:rPr>
              <w:rStyle w:val="FileStampChar"/>
            </w:rPr>
            <w:tag w:val="BEC.LegalBar.FileStamp.Text"/>
            <w:id w:val="-1763061803"/>
            <w:placeholder>
              <w:docPart w:val="0B529A239BA04475BF5EC4AA7F867753"/>
            </w:placeholder>
            <w:text/>
          </w:sdtPr>
          <w:sdtContent>
            <w:r w:rsidR="002A0CB1" w:rsidRPr="002A0CB1">
              <w:rPr>
                <w:rStyle w:val="FileStampChar"/>
              </w:rPr>
              <w:t>v</w:t>
            </w:r>
          </w:sdtContent>
        </w:sdt>
        <w:sdt>
          <w:sdtPr>
            <w:rPr>
              <w:rStyle w:val="FileStampChar"/>
            </w:rPr>
            <w:tag w:val="BEC.LegalBar.FileStamp.Version"/>
            <w:id w:val="-152295530"/>
            <w:placeholder>
              <w:docPart w:val="B4F1DAE6BD9446DFA9B14479AA0CAC5E"/>
            </w:placeholder>
            <w:dataBinding w:prefixMappings="xmlns:ns='http://schemas.beclegal.com/legalbar/filestamp'" w:xpath="ns:filestamp/ns:Version" w:storeItemID="{8343E079-31A4-4CCF-B429-C134F5C8F290}"/>
            <w:text/>
          </w:sdtPr>
          <w:sdtContent>
            <w:r w:rsidR="002A0CB1">
              <w:rPr>
                <w:rStyle w:val="FileStampChar"/>
              </w:rPr>
              <w:t>1</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BEC LegalBar File Stamp"/>
      <w:tag w:val="BEC.LegalBar.FileStamp"/>
      <w:id w:val="-1397051198"/>
      <w:placeholder>
        <w:docPart w:val="9C4B693354A64FC983C153839A5EACB5"/>
      </w:placeholder>
    </w:sdtPr>
    <w:sdtContent>
      <w:p w14:paraId="1787CB56" w14:textId="77777777" w:rsidR="002A0CB1" w:rsidRDefault="00000000" w:rsidP="002A0CB1">
        <w:pPr>
          <w:pStyle w:val="FileStamp"/>
        </w:pPr>
        <w:sdt>
          <w:sdtPr>
            <w:rPr>
              <w:rStyle w:val="FileStampChar"/>
            </w:rPr>
            <w:tag w:val="BEC.LegalBar.FileStamp.DocNumber"/>
            <w:id w:val="-96328057"/>
            <w:placeholder>
              <w:docPart w:val="DE59AA93B60A40E2AB7D3374B46A2C3B"/>
            </w:placeholder>
            <w:dataBinding w:prefixMappings="xmlns:ns='http://schemas.beclegal.com/legalbar/filestamp'" w:xpath="ns:filestamp/ns:DocNumber" w:storeItemID="{8343E079-31A4-4CCF-B429-C134F5C8F290}"/>
            <w:text/>
          </w:sdtPr>
          <w:sdtEndPr>
            <w:rPr>
              <w:rStyle w:val="DefaultParagraphFont"/>
            </w:rPr>
          </w:sdtEndPr>
          <w:sdtContent>
            <w:r w:rsidR="002A0CB1">
              <w:rPr>
                <w:rStyle w:val="FileStampChar"/>
              </w:rPr>
              <w:t>19549109</w:t>
            </w:r>
          </w:sdtContent>
        </w:sdt>
        <w:sdt>
          <w:sdtPr>
            <w:rPr>
              <w:rStyle w:val="FileStampChar"/>
            </w:rPr>
            <w:tag w:val="BEC.LegalBar.FileStamp.Text"/>
            <w:id w:val="-760675880"/>
            <w:placeholder>
              <w:docPart w:val="D8DBA6DC7A1C426EBB6CB0C44CB7A828"/>
            </w:placeholder>
            <w:text/>
          </w:sdtPr>
          <w:sdtContent>
            <w:r w:rsidR="002A0CB1" w:rsidRPr="002A0CB1">
              <w:rPr>
                <w:rStyle w:val="FileStampChar"/>
              </w:rPr>
              <w:t>v</w:t>
            </w:r>
          </w:sdtContent>
        </w:sdt>
        <w:sdt>
          <w:sdtPr>
            <w:rPr>
              <w:rStyle w:val="FileStampChar"/>
            </w:rPr>
            <w:tag w:val="BEC.LegalBar.FileStamp.Version"/>
            <w:id w:val="1145317744"/>
            <w:placeholder>
              <w:docPart w:val="3B4EA926685344E58B985216EE9B3560"/>
            </w:placeholder>
            <w:dataBinding w:prefixMappings="xmlns:ns='http://schemas.beclegal.com/legalbar/filestamp'" w:xpath="ns:filestamp/ns:Version" w:storeItemID="{8343E079-31A4-4CCF-B429-C134F5C8F290}"/>
            <w:text/>
          </w:sdtPr>
          <w:sdtContent>
            <w:r w:rsidR="002A0CB1">
              <w:rPr>
                <w:rStyle w:val="FileStampChar"/>
              </w:rPr>
              <w:t>1</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AC38C" w14:textId="77777777" w:rsidR="00C96534" w:rsidRDefault="00C96534"/>
  </w:footnote>
  <w:footnote w:type="continuationSeparator" w:id="0">
    <w:p w14:paraId="59B2F04D" w14:textId="77777777" w:rsidR="00C96534" w:rsidRDefault="00C96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03F1D" w14:textId="77777777" w:rsidR="00285A76" w:rsidRDefault="00285A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B3D20" w14:textId="77777777" w:rsidR="00285A76" w:rsidRDefault="00285A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887AA" w14:textId="77777777" w:rsidR="00285A76" w:rsidRDefault="00285A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C5E33"/>
    <w:multiLevelType w:val="multilevel"/>
    <w:tmpl w:val="1DDC0356"/>
    <w:lvl w:ilvl="0">
      <w:start w:val="1"/>
      <w:numFmt w:val="lowerLetter"/>
      <w:lvlText w:val="(%1)"/>
      <w:lvlJc w:val="left"/>
      <w:pPr>
        <w:tabs>
          <w:tab w:val="left" w:pos="360"/>
        </w:tabs>
      </w:pPr>
      <w:rPr>
        <w:rFonts w:ascii="Times New Roman" w:eastAsia="Times New Roman" w:hAnsi="Times New Roman"/>
        <w:color w:val="000000"/>
        <w:spacing w:val="0"/>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287BEA"/>
    <w:multiLevelType w:val="multilevel"/>
    <w:tmpl w:val="197AE4B2"/>
    <w:lvl w:ilvl="0">
      <w:start w:val="1"/>
      <w:numFmt w:val="lowerLetter"/>
      <w:lvlText w:val="(%1)"/>
      <w:lvlJc w:val="left"/>
      <w:pPr>
        <w:tabs>
          <w:tab w:val="left" w:pos="360"/>
        </w:tabs>
      </w:pPr>
      <w:rPr>
        <w:rFonts w:ascii="Times New Roman" w:eastAsia="Times New Roman" w:hAnsi="Times New Roman"/>
        <w:color w:val="000000"/>
        <w:spacing w:val="0"/>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620EE"/>
    <w:multiLevelType w:val="multilevel"/>
    <w:tmpl w:val="E3A00ED2"/>
    <w:lvl w:ilvl="0">
      <w:start w:val="1"/>
      <w:numFmt w:val="lowerLetter"/>
      <w:lvlText w:val="(%1)"/>
      <w:lvlJc w:val="left"/>
      <w:pPr>
        <w:tabs>
          <w:tab w:val="left" w:pos="360"/>
        </w:tabs>
      </w:pPr>
      <w:rPr>
        <w:rFonts w:ascii="Times New Roman" w:eastAsia="Times New Roman" w:hAnsi="Times New Roman"/>
        <w:color w:val="000000"/>
        <w:spacing w:val="0"/>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411831"/>
    <w:multiLevelType w:val="multilevel"/>
    <w:tmpl w:val="71D42DE0"/>
    <w:lvl w:ilvl="0">
      <w:numFmt w:val="lowerRoman"/>
      <w:lvlText w:val="%1."/>
      <w:lvlJc w:val="left"/>
      <w:pPr>
        <w:tabs>
          <w:tab w:val="left" w:pos="360"/>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771701"/>
    <w:multiLevelType w:val="multilevel"/>
    <w:tmpl w:val="3B547DDE"/>
    <w:lvl w:ilvl="0">
      <w:start w:val="1"/>
      <w:numFmt w:val="lowerLetter"/>
      <w:lvlText w:val="(%1)"/>
      <w:lvlJc w:val="left"/>
      <w:pPr>
        <w:tabs>
          <w:tab w:val="left" w:pos="720"/>
        </w:tabs>
      </w:pPr>
      <w:rPr>
        <w:rFonts w:ascii="Times New Roman" w:eastAsia="Times New Roman" w:hAnsi="Times New Roman"/>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A609E1"/>
    <w:multiLevelType w:val="multilevel"/>
    <w:tmpl w:val="10DC3F92"/>
    <w:name w:val="OutlineHeadings"/>
    <w:lvl w:ilvl="0">
      <w:start w:val="1"/>
      <w:numFmt w:val="decimal"/>
      <w:pStyle w:val="Heading1"/>
      <w:lvlText w:val="%1."/>
      <w:lvlJc w:val="left"/>
      <w:pPr>
        <w:tabs>
          <w:tab w:val="num" w:pos="720"/>
        </w:tabs>
        <w:ind w:left="720" w:hanging="720"/>
      </w:pPr>
      <w:rPr>
        <w:rFonts w:ascii="Times New Roman" w:hAnsi="Times New Roman" w:cs="Times New Roman"/>
        <w:b/>
        <w:i w:val="0"/>
        <w:caps w:val="0"/>
        <w:vanish w:val="0"/>
        <w:color w:val="auto"/>
        <w:sz w:val="24"/>
        <w:u w:val="none"/>
      </w:rPr>
    </w:lvl>
    <w:lvl w:ilvl="1">
      <w:start w:val="1"/>
      <w:numFmt w:val="lowerLetter"/>
      <w:pStyle w:val="Heading2"/>
      <w:lvlText w:val="(%2)"/>
      <w:lvlJc w:val="left"/>
      <w:pPr>
        <w:tabs>
          <w:tab w:val="num" w:pos="1440"/>
        </w:tabs>
        <w:ind w:left="1440" w:hanging="720"/>
      </w:pPr>
    </w:lvl>
    <w:lvl w:ilvl="2">
      <w:start w:val="1"/>
      <w:numFmt w:val="lowerRoman"/>
      <w:pStyle w:val="Heading3"/>
      <w:lvlText w:val="%3."/>
      <w:lvlJc w:val="left"/>
      <w:pPr>
        <w:tabs>
          <w:tab w:val="num" w:pos="2160"/>
        </w:tabs>
        <w:ind w:left="2160" w:hanging="720"/>
      </w:pPr>
    </w:lvl>
    <w:lvl w:ilvl="3">
      <w:start w:val="1"/>
      <w:numFmt w:val="decimal"/>
      <w:pStyle w:val="Heading4"/>
      <w:lvlText w:val="%4)"/>
      <w:lvlJc w:val="left"/>
      <w:pPr>
        <w:tabs>
          <w:tab w:val="num" w:pos="3600"/>
        </w:tabs>
        <w:ind w:left="0" w:firstLine="2880"/>
      </w:pPr>
    </w:lvl>
    <w:lvl w:ilvl="4">
      <w:start w:val="1"/>
      <w:numFmt w:val="lowerLetter"/>
      <w:pStyle w:val="Heading5"/>
      <w:lvlText w:val="%5)"/>
      <w:lvlJc w:val="left"/>
      <w:pPr>
        <w:tabs>
          <w:tab w:val="num" w:pos="4320"/>
        </w:tabs>
        <w:ind w:left="0" w:firstLine="3600"/>
      </w:pPr>
    </w:lvl>
    <w:lvl w:ilvl="5">
      <w:start w:val="1"/>
      <w:numFmt w:val="lowerRoman"/>
      <w:pStyle w:val="Heading6"/>
      <w:lvlText w:val="%6)"/>
      <w:lvlJc w:val="left"/>
      <w:pPr>
        <w:tabs>
          <w:tab w:val="num" w:pos="5040"/>
        </w:tabs>
        <w:ind w:left="0" w:firstLine="4320"/>
      </w:pPr>
    </w:lvl>
    <w:lvl w:ilvl="6">
      <w:start w:val="1"/>
      <w:numFmt w:val="decimal"/>
      <w:pStyle w:val="Heading7"/>
      <w:lvlText w:val="(%7)"/>
      <w:lvlJc w:val="left"/>
      <w:pPr>
        <w:tabs>
          <w:tab w:val="num" w:pos="5760"/>
        </w:tabs>
        <w:ind w:left="0" w:firstLine="5040"/>
      </w:pPr>
    </w:lvl>
    <w:lvl w:ilvl="7">
      <w:start w:val="1"/>
      <w:numFmt w:val="lowerLetter"/>
      <w:pStyle w:val="Heading8"/>
      <w:lvlText w:val="%8."/>
      <w:lvlJc w:val="left"/>
      <w:pPr>
        <w:tabs>
          <w:tab w:val="num" w:pos="6480"/>
        </w:tabs>
        <w:ind w:left="0" w:firstLine="5760"/>
      </w:pPr>
    </w:lvl>
    <w:lvl w:ilvl="8">
      <w:start w:val="1"/>
      <w:numFmt w:val="lowerRoman"/>
      <w:pStyle w:val="Heading9"/>
      <w:lvlText w:val="%9."/>
      <w:lvlJc w:val="left"/>
      <w:pPr>
        <w:tabs>
          <w:tab w:val="num" w:pos="7200"/>
        </w:tabs>
        <w:ind w:left="0" w:firstLine="6480"/>
      </w:pPr>
    </w:lvl>
  </w:abstractNum>
  <w:abstractNum w:abstractNumId="6" w15:restartNumberingAfterBreak="0">
    <w:nsid w:val="431F399F"/>
    <w:multiLevelType w:val="multilevel"/>
    <w:tmpl w:val="7270BDC6"/>
    <w:lvl w:ilvl="0">
      <w:start w:val="1"/>
      <w:numFmt w:val="lowerLetter"/>
      <w:lvlText w:val="(%1)"/>
      <w:lvlJc w:val="left"/>
      <w:pPr>
        <w:tabs>
          <w:tab w:val="left" w:pos="360"/>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7B430A"/>
    <w:multiLevelType w:val="multilevel"/>
    <w:tmpl w:val="318AF702"/>
    <w:lvl w:ilvl="0">
      <w:start w:val="1"/>
      <w:numFmt w:val="lowerLetter"/>
      <w:lvlText w:val="(%1)"/>
      <w:lvlJc w:val="left"/>
      <w:pPr>
        <w:tabs>
          <w:tab w:val="left" w:pos="360"/>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D31568"/>
    <w:multiLevelType w:val="multilevel"/>
    <w:tmpl w:val="EC6CA3E8"/>
    <w:lvl w:ilvl="0">
      <w:start w:val="1"/>
      <w:numFmt w:val="lowerLetter"/>
      <w:lvlText w:val="(%1)"/>
      <w:lvlJc w:val="left"/>
      <w:pPr>
        <w:tabs>
          <w:tab w:val="left" w:pos="360"/>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6D62A0"/>
    <w:multiLevelType w:val="multilevel"/>
    <w:tmpl w:val="CE262942"/>
    <w:lvl w:ilvl="0">
      <w:start w:val="1"/>
      <w:numFmt w:val="lowerLetter"/>
      <w:lvlText w:val="(%1)"/>
      <w:lvlJc w:val="left"/>
      <w:pPr>
        <w:tabs>
          <w:tab w:val="left" w:pos="360"/>
        </w:tabs>
      </w:pPr>
      <w:rPr>
        <w:rFonts w:ascii="Times New Roman" w:eastAsia="Times New Roman" w:hAnsi="Times New Roman"/>
        <w:color w:val="000000"/>
        <w:spacing w:val="0"/>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4D61B1"/>
    <w:multiLevelType w:val="multilevel"/>
    <w:tmpl w:val="0FF47622"/>
    <w:lvl w:ilvl="0">
      <w:start w:val="1"/>
      <w:numFmt w:val="lowerRoman"/>
      <w:lvlText w:val="%1."/>
      <w:lvlJc w:val="left"/>
      <w:pPr>
        <w:tabs>
          <w:tab w:val="left" w:pos="216"/>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5551A80"/>
    <w:multiLevelType w:val="multilevel"/>
    <w:tmpl w:val="9DC41608"/>
    <w:lvl w:ilvl="0">
      <w:start w:val="1"/>
      <w:numFmt w:val="lowerLetter"/>
      <w:lvlText w:val="(%1)"/>
      <w:lvlJc w:val="left"/>
      <w:pPr>
        <w:tabs>
          <w:tab w:val="left" w:pos="360"/>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99491771">
    <w:abstractNumId w:val="4"/>
  </w:num>
  <w:num w:numId="2" w16cid:durableId="206842222">
    <w:abstractNumId w:val="8"/>
  </w:num>
  <w:num w:numId="3" w16cid:durableId="1699773922">
    <w:abstractNumId w:val="6"/>
  </w:num>
  <w:num w:numId="4" w16cid:durableId="2127383826">
    <w:abstractNumId w:val="11"/>
  </w:num>
  <w:num w:numId="5" w16cid:durableId="670254873">
    <w:abstractNumId w:val="7"/>
  </w:num>
  <w:num w:numId="6" w16cid:durableId="982004885">
    <w:abstractNumId w:val="9"/>
  </w:num>
  <w:num w:numId="7" w16cid:durableId="1716926241">
    <w:abstractNumId w:val="2"/>
  </w:num>
  <w:num w:numId="8" w16cid:durableId="1872642409">
    <w:abstractNumId w:val="10"/>
  </w:num>
  <w:num w:numId="9" w16cid:durableId="1780375326">
    <w:abstractNumId w:val="3"/>
  </w:num>
  <w:num w:numId="10" w16cid:durableId="1348872513">
    <w:abstractNumId w:val="1"/>
  </w:num>
  <w:num w:numId="11" w16cid:durableId="1158349090">
    <w:abstractNumId w:val="0"/>
  </w:num>
  <w:num w:numId="12" w16cid:durableId="1736078310">
    <w:abstractNumId w:val="5"/>
  </w:num>
  <w:num w:numId="13" w16cid:durableId="1382290948">
    <w:abstractNumId w:val="5"/>
  </w:num>
  <w:num w:numId="14" w16cid:durableId="753673015">
    <w:abstractNumId w:val="5"/>
  </w:num>
  <w:num w:numId="15" w16cid:durableId="208033057">
    <w:abstractNumId w:val="5"/>
  </w:num>
  <w:num w:numId="16" w16cid:durableId="637685822">
    <w:abstractNumId w:val="5"/>
  </w:num>
  <w:num w:numId="17" w16cid:durableId="614364397">
    <w:abstractNumId w:val="5"/>
  </w:num>
  <w:num w:numId="18" w16cid:durableId="2099711999">
    <w:abstractNumId w:val="5"/>
  </w:num>
  <w:num w:numId="19" w16cid:durableId="1908567281">
    <w:abstractNumId w:val="5"/>
  </w:num>
  <w:num w:numId="20" w16cid:durableId="2082410049">
    <w:abstractNumId w:val="5"/>
  </w:num>
  <w:num w:numId="21" w16cid:durableId="102748248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 Sheppard">
    <w15:presenceInfo w15:providerId="AD" w15:userId="S::mark.sheppard1@fullbloom.org::238f3c9b-0a24-4bf3-856a-aa098d1d3f05"/>
  </w15:person>
  <w15:person w15:author="Gaschen, Dane">
    <w15:presenceInfo w15:providerId="AD" w15:userId="S-1-5-21-138156353-234302522-46609979-4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2C5"/>
    <w:rsid w:val="00183565"/>
    <w:rsid w:val="001F3115"/>
    <w:rsid w:val="00285A76"/>
    <w:rsid w:val="002A0CB1"/>
    <w:rsid w:val="003477D0"/>
    <w:rsid w:val="003B16D6"/>
    <w:rsid w:val="004C7176"/>
    <w:rsid w:val="004E39AA"/>
    <w:rsid w:val="004E69CC"/>
    <w:rsid w:val="00576C21"/>
    <w:rsid w:val="005B07CB"/>
    <w:rsid w:val="005E4B40"/>
    <w:rsid w:val="006B17FA"/>
    <w:rsid w:val="006D4159"/>
    <w:rsid w:val="007867EF"/>
    <w:rsid w:val="00807407"/>
    <w:rsid w:val="00835A95"/>
    <w:rsid w:val="008402C5"/>
    <w:rsid w:val="008A3954"/>
    <w:rsid w:val="009200F7"/>
    <w:rsid w:val="009C04BA"/>
    <w:rsid w:val="00A6571B"/>
    <w:rsid w:val="00A67810"/>
    <w:rsid w:val="00C74DC4"/>
    <w:rsid w:val="00C96534"/>
    <w:rsid w:val="00CA0630"/>
    <w:rsid w:val="00CA5031"/>
    <w:rsid w:val="00CE7113"/>
    <w:rsid w:val="00D23873"/>
    <w:rsid w:val="00D44E50"/>
    <w:rsid w:val="00E12B43"/>
    <w:rsid w:val="00E46B60"/>
    <w:rsid w:val="00EA02CF"/>
    <w:rsid w:val="00ED7EC0"/>
    <w:rsid w:val="00F2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B052A"/>
  <w15:docId w15:val="{01817617-4198-439A-BB98-F57462648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031"/>
    <w:pPr>
      <w:suppressAutoHyphens/>
    </w:pPr>
    <w:rPr>
      <w:sz w:val="24"/>
    </w:rPr>
  </w:style>
  <w:style w:type="paragraph" w:styleId="Heading1">
    <w:name w:val="heading 1"/>
    <w:basedOn w:val="Normal"/>
    <w:next w:val="BodyText"/>
    <w:link w:val="Heading1Char"/>
    <w:uiPriority w:val="9"/>
    <w:qFormat/>
    <w:rsid w:val="005E4B40"/>
    <w:pPr>
      <w:numPr>
        <w:numId w:val="12"/>
      </w:numPr>
      <w:spacing w:after="240"/>
      <w:outlineLvl w:val="0"/>
    </w:pPr>
    <w:rPr>
      <w:rFonts w:eastAsiaTheme="minorEastAsia"/>
      <w:bCs/>
      <w:szCs w:val="24"/>
    </w:rPr>
  </w:style>
  <w:style w:type="paragraph" w:styleId="Heading2">
    <w:name w:val="heading 2"/>
    <w:basedOn w:val="Normal"/>
    <w:next w:val="BodyText"/>
    <w:link w:val="Heading2Char"/>
    <w:uiPriority w:val="9"/>
    <w:unhideWhenUsed/>
    <w:qFormat/>
    <w:rsid w:val="005E4B40"/>
    <w:pPr>
      <w:numPr>
        <w:ilvl w:val="1"/>
        <w:numId w:val="12"/>
      </w:numPr>
      <w:spacing w:after="240"/>
      <w:outlineLvl w:val="1"/>
    </w:pPr>
    <w:rPr>
      <w:rFonts w:eastAsiaTheme="minorEastAsia"/>
      <w:bCs/>
      <w:szCs w:val="24"/>
    </w:rPr>
  </w:style>
  <w:style w:type="paragraph" w:styleId="Heading3">
    <w:name w:val="heading 3"/>
    <w:basedOn w:val="Normal"/>
    <w:next w:val="BodyText"/>
    <w:link w:val="Heading3Char"/>
    <w:uiPriority w:val="9"/>
    <w:unhideWhenUsed/>
    <w:qFormat/>
    <w:rsid w:val="005E4B40"/>
    <w:pPr>
      <w:numPr>
        <w:ilvl w:val="2"/>
        <w:numId w:val="12"/>
      </w:numPr>
      <w:spacing w:after="240"/>
      <w:outlineLvl w:val="2"/>
    </w:pPr>
    <w:rPr>
      <w:rFonts w:eastAsiaTheme="minorEastAsia"/>
      <w:bCs/>
      <w:szCs w:val="24"/>
    </w:rPr>
  </w:style>
  <w:style w:type="paragraph" w:styleId="Heading4">
    <w:name w:val="heading 4"/>
    <w:basedOn w:val="Normal"/>
    <w:link w:val="Heading4Char"/>
    <w:uiPriority w:val="9"/>
    <w:semiHidden/>
    <w:unhideWhenUsed/>
    <w:qFormat/>
    <w:rsid w:val="005E4B40"/>
    <w:pPr>
      <w:numPr>
        <w:ilvl w:val="3"/>
        <w:numId w:val="12"/>
      </w:numPr>
      <w:spacing w:after="240"/>
      <w:outlineLvl w:val="3"/>
    </w:pPr>
    <w:rPr>
      <w:rFonts w:eastAsiaTheme="minorEastAsia"/>
      <w:bCs/>
      <w:szCs w:val="24"/>
    </w:rPr>
  </w:style>
  <w:style w:type="paragraph" w:styleId="Heading5">
    <w:name w:val="heading 5"/>
    <w:basedOn w:val="Normal"/>
    <w:link w:val="Heading5Char"/>
    <w:uiPriority w:val="9"/>
    <w:semiHidden/>
    <w:unhideWhenUsed/>
    <w:qFormat/>
    <w:rsid w:val="005E4B40"/>
    <w:pPr>
      <w:numPr>
        <w:ilvl w:val="4"/>
        <w:numId w:val="12"/>
      </w:numPr>
      <w:spacing w:after="240"/>
      <w:outlineLvl w:val="4"/>
    </w:pPr>
    <w:rPr>
      <w:rFonts w:eastAsiaTheme="minorEastAsia"/>
      <w:bCs/>
      <w:szCs w:val="24"/>
    </w:rPr>
  </w:style>
  <w:style w:type="paragraph" w:styleId="Heading6">
    <w:name w:val="heading 6"/>
    <w:basedOn w:val="Normal"/>
    <w:link w:val="Heading6Char"/>
    <w:uiPriority w:val="9"/>
    <w:semiHidden/>
    <w:unhideWhenUsed/>
    <w:qFormat/>
    <w:rsid w:val="005E4B40"/>
    <w:pPr>
      <w:numPr>
        <w:ilvl w:val="5"/>
        <w:numId w:val="12"/>
      </w:numPr>
      <w:spacing w:after="240"/>
      <w:outlineLvl w:val="5"/>
    </w:pPr>
    <w:rPr>
      <w:rFonts w:eastAsiaTheme="minorEastAsia"/>
      <w:bCs/>
      <w:szCs w:val="24"/>
    </w:rPr>
  </w:style>
  <w:style w:type="paragraph" w:styleId="Heading7">
    <w:name w:val="heading 7"/>
    <w:basedOn w:val="Normal"/>
    <w:link w:val="Heading7Char"/>
    <w:uiPriority w:val="9"/>
    <w:semiHidden/>
    <w:unhideWhenUsed/>
    <w:qFormat/>
    <w:rsid w:val="005E4B40"/>
    <w:pPr>
      <w:numPr>
        <w:ilvl w:val="6"/>
        <w:numId w:val="12"/>
      </w:numPr>
      <w:spacing w:after="240"/>
      <w:outlineLvl w:val="6"/>
    </w:pPr>
    <w:rPr>
      <w:rFonts w:eastAsiaTheme="minorEastAsia"/>
      <w:bCs/>
      <w:szCs w:val="24"/>
    </w:rPr>
  </w:style>
  <w:style w:type="paragraph" w:styleId="Heading8">
    <w:name w:val="heading 8"/>
    <w:basedOn w:val="Normal"/>
    <w:link w:val="Heading8Char"/>
    <w:uiPriority w:val="9"/>
    <w:semiHidden/>
    <w:unhideWhenUsed/>
    <w:qFormat/>
    <w:rsid w:val="005E4B40"/>
    <w:pPr>
      <w:numPr>
        <w:ilvl w:val="7"/>
        <w:numId w:val="12"/>
      </w:numPr>
      <w:spacing w:after="240"/>
      <w:outlineLvl w:val="7"/>
    </w:pPr>
    <w:rPr>
      <w:rFonts w:eastAsiaTheme="minorEastAsia"/>
      <w:bCs/>
      <w:szCs w:val="24"/>
    </w:rPr>
  </w:style>
  <w:style w:type="paragraph" w:styleId="Heading9">
    <w:name w:val="heading 9"/>
    <w:basedOn w:val="Normal"/>
    <w:link w:val="Heading9Char"/>
    <w:uiPriority w:val="9"/>
    <w:semiHidden/>
    <w:unhideWhenUsed/>
    <w:qFormat/>
    <w:rsid w:val="005E4B40"/>
    <w:pPr>
      <w:numPr>
        <w:ilvl w:val="8"/>
        <w:numId w:val="12"/>
      </w:numPr>
      <w:spacing w:after="240"/>
      <w:outlineLvl w:val="8"/>
    </w:pPr>
    <w:rPr>
      <w:rFonts w:eastAsiaTheme="minorEastAsia"/>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leStamp">
    <w:name w:val="FileStamp"/>
    <w:basedOn w:val="Normal"/>
    <w:link w:val="FileStampChar"/>
    <w:rsid w:val="002A0CB1"/>
    <w:rPr>
      <w:rFonts w:asciiTheme="minorHAnsi" w:eastAsia="Times New Roman" w:hAnsiTheme="minorHAnsi" w:cstheme="minorBidi"/>
      <w:sz w:val="16"/>
      <w:szCs w:val="24"/>
    </w:rPr>
  </w:style>
  <w:style w:type="character" w:customStyle="1" w:styleId="FileStampChar">
    <w:name w:val="FileStamp Char"/>
    <w:basedOn w:val="DefaultParagraphFont"/>
    <w:link w:val="FileStamp"/>
    <w:rsid w:val="002A0CB1"/>
    <w:rPr>
      <w:rFonts w:asciiTheme="minorHAnsi" w:eastAsia="Times New Roman" w:hAnsiTheme="minorHAnsi" w:cstheme="minorBidi"/>
      <w:sz w:val="16"/>
      <w:szCs w:val="24"/>
    </w:rPr>
  </w:style>
  <w:style w:type="character" w:customStyle="1" w:styleId="FileStampCharacter">
    <w:name w:val="File Stamp Character"/>
    <w:basedOn w:val="DefaultParagraphFont"/>
    <w:uiPriority w:val="1"/>
    <w:rsid w:val="002A0CB1"/>
    <w:rPr>
      <w:rFonts w:asciiTheme="minorHAnsi" w:eastAsia="Times New Roman" w:hAnsiTheme="minorHAnsi" w:cstheme="minorBidi"/>
      <w:b w:val="0"/>
      <w:bCs w:val="0"/>
      <w:i w:val="0"/>
      <w:iCs w:val="0"/>
      <w:caps w:val="0"/>
      <w:smallCaps w:val="0"/>
      <w:strike w:val="0"/>
      <w:dstrike w:val="0"/>
      <w:outline w:val="0"/>
      <w:shadow w:val="0"/>
      <w:emboss w:val="0"/>
      <w:imprint w:val="0"/>
      <w:noProof w:val="0"/>
      <w:snapToGrid w:val="0"/>
      <w:vanish w:val="0"/>
      <w:color w:val="auto"/>
      <w:spacing w:val="0"/>
      <w:w w:val="100"/>
      <w:kern w:val="0"/>
      <w:position w:val="0"/>
      <w:sz w:val="16"/>
      <w:szCs w:val="24"/>
      <w:u w:val="none"/>
      <w:effect w:val="none"/>
      <w:bdr w:val="none" w:sz="0" w:space="0" w:color="auto"/>
      <w:vertAlign w:val="baseline"/>
      <w:em w:val="none"/>
      <w:lang w:val="en-US"/>
    </w:rPr>
  </w:style>
  <w:style w:type="paragraph" w:styleId="Header">
    <w:name w:val="header"/>
    <w:basedOn w:val="Normal"/>
    <w:link w:val="HeaderChar"/>
    <w:uiPriority w:val="99"/>
    <w:unhideWhenUsed/>
    <w:rsid w:val="002A0CB1"/>
    <w:pPr>
      <w:tabs>
        <w:tab w:val="center" w:pos="4680"/>
        <w:tab w:val="right" w:pos="9360"/>
      </w:tabs>
    </w:pPr>
  </w:style>
  <w:style w:type="character" w:customStyle="1" w:styleId="HeaderChar">
    <w:name w:val="Header Char"/>
    <w:basedOn w:val="DefaultParagraphFont"/>
    <w:link w:val="Header"/>
    <w:uiPriority w:val="99"/>
    <w:rsid w:val="002A0CB1"/>
  </w:style>
  <w:style w:type="paragraph" w:styleId="Footer">
    <w:name w:val="footer"/>
    <w:basedOn w:val="Normal"/>
    <w:link w:val="FooterChar"/>
    <w:uiPriority w:val="99"/>
    <w:unhideWhenUsed/>
    <w:rsid w:val="002A0CB1"/>
    <w:pPr>
      <w:tabs>
        <w:tab w:val="center" w:pos="4680"/>
        <w:tab w:val="right" w:pos="9360"/>
      </w:tabs>
    </w:pPr>
  </w:style>
  <w:style w:type="character" w:customStyle="1" w:styleId="FooterChar">
    <w:name w:val="Footer Char"/>
    <w:basedOn w:val="DefaultParagraphFont"/>
    <w:link w:val="Footer"/>
    <w:uiPriority w:val="99"/>
    <w:rsid w:val="002A0CB1"/>
  </w:style>
  <w:style w:type="character" w:styleId="PlaceholderText">
    <w:name w:val="Placeholder Text"/>
    <w:basedOn w:val="DefaultParagraphFont"/>
    <w:uiPriority w:val="99"/>
    <w:semiHidden/>
    <w:rsid w:val="002A0CB1"/>
    <w:rPr>
      <w:color w:val="808080"/>
    </w:rPr>
  </w:style>
  <w:style w:type="character" w:customStyle="1" w:styleId="Heading1Char">
    <w:name w:val="Heading 1 Char"/>
    <w:basedOn w:val="DefaultParagraphFont"/>
    <w:link w:val="Heading1"/>
    <w:uiPriority w:val="9"/>
    <w:rsid w:val="005E4B40"/>
    <w:rPr>
      <w:rFonts w:eastAsiaTheme="minorEastAsia"/>
      <w:bCs/>
      <w:sz w:val="24"/>
      <w:szCs w:val="24"/>
    </w:rPr>
  </w:style>
  <w:style w:type="character" w:customStyle="1" w:styleId="Heading2Char">
    <w:name w:val="Heading 2 Char"/>
    <w:basedOn w:val="DefaultParagraphFont"/>
    <w:link w:val="Heading2"/>
    <w:uiPriority w:val="9"/>
    <w:rsid w:val="005E4B40"/>
    <w:rPr>
      <w:rFonts w:eastAsiaTheme="minorEastAsia"/>
      <w:bCs/>
      <w:sz w:val="24"/>
      <w:szCs w:val="24"/>
    </w:rPr>
  </w:style>
  <w:style w:type="character" w:customStyle="1" w:styleId="Heading3Char">
    <w:name w:val="Heading 3 Char"/>
    <w:basedOn w:val="DefaultParagraphFont"/>
    <w:link w:val="Heading3"/>
    <w:uiPriority w:val="9"/>
    <w:rsid w:val="005E4B40"/>
    <w:rPr>
      <w:rFonts w:eastAsiaTheme="minorEastAsia"/>
      <w:bCs/>
      <w:sz w:val="24"/>
      <w:szCs w:val="24"/>
    </w:rPr>
  </w:style>
  <w:style w:type="character" w:customStyle="1" w:styleId="Heading4Char">
    <w:name w:val="Heading 4 Char"/>
    <w:basedOn w:val="DefaultParagraphFont"/>
    <w:link w:val="Heading4"/>
    <w:uiPriority w:val="9"/>
    <w:semiHidden/>
    <w:rsid w:val="005E4B40"/>
    <w:rPr>
      <w:rFonts w:eastAsiaTheme="minorEastAsia"/>
      <w:bCs/>
      <w:sz w:val="24"/>
      <w:szCs w:val="24"/>
    </w:rPr>
  </w:style>
  <w:style w:type="character" w:customStyle="1" w:styleId="Heading5Char">
    <w:name w:val="Heading 5 Char"/>
    <w:basedOn w:val="DefaultParagraphFont"/>
    <w:link w:val="Heading5"/>
    <w:uiPriority w:val="9"/>
    <w:semiHidden/>
    <w:rsid w:val="005E4B40"/>
    <w:rPr>
      <w:rFonts w:eastAsiaTheme="minorEastAsia"/>
      <w:bCs/>
      <w:sz w:val="24"/>
      <w:szCs w:val="24"/>
    </w:rPr>
  </w:style>
  <w:style w:type="character" w:customStyle="1" w:styleId="Heading6Char">
    <w:name w:val="Heading 6 Char"/>
    <w:basedOn w:val="DefaultParagraphFont"/>
    <w:link w:val="Heading6"/>
    <w:uiPriority w:val="9"/>
    <w:semiHidden/>
    <w:rsid w:val="005E4B40"/>
    <w:rPr>
      <w:rFonts w:eastAsiaTheme="minorEastAsia"/>
      <w:bCs/>
      <w:sz w:val="24"/>
      <w:szCs w:val="24"/>
    </w:rPr>
  </w:style>
  <w:style w:type="character" w:customStyle="1" w:styleId="Heading7Char">
    <w:name w:val="Heading 7 Char"/>
    <w:basedOn w:val="DefaultParagraphFont"/>
    <w:link w:val="Heading7"/>
    <w:uiPriority w:val="9"/>
    <w:semiHidden/>
    <w:rsid w:val="005E4B40"/>
    <w:rPr>
      <w:rFonts w:eastAsiaTheme="minorEastAsia"/>
      <w:bCs/>
      <w:sz w:val="24"/>
      <w:szCs w:val="24"/>
    </w:rPr>
  </w:style>
  <w:style w:type="character" w:customStyle="1" w:styleId="Heading8Char">
    <w:name w:val="Heading 8 Char"/>
    <w:basedOn w:val="DefaultParagraphFont"/>
    <w:link w:val="Heading8"/>
    <w:uiPriority w:val="9"/>
    <w:semiHidden/>
    <w:rsid w:val="005E4B40"/>
    <w:rPr>
      <w:rFonts w:eastAsiaTheme="minorEastAsia"/>
      <w:bCs/>
      <w:sz w:val="24"/>
      <w:szCs w:val="24"/>
    </w:rPr>
  </w:style>
  <w:style w:type="character" w:customStyle="1" w:styleId="Heading9Char">
    <w:name w:val="Heading 9 Char"/>
    <w:basedOn w:val="DefaultParagraphFont"/>
    <w:link w:val="Heading9"/>
    <w:uiPriority w:val="9"/>
    <w:semiHidden/>
    <w:rsid w:val="005E4B40"/>
    <w:rPr>
      <w:rFonts w:eastAsiaTheme="minorEastAsia"/>
      <w:bCs/>
      <w:sz w:val="24"/>
      <w:szCs w:val="24"/>
    </w:rPr>
  </w:style>
  <w:style w:type="paragraph" w:styleId="BodyText">
    <w:name w:val="Body Text"/>
    <w:basedOn w:val="Normal"/>
    <w:link w:val="BodyTextChar"/>
    <w:uiPriority w:val="99"/>
    <w:semiHidden/>
    <w:unhideWhenUsed/>
    <w:rsid w:val="005E4B40"/>
    <w:pPr>
      <w:spacing w:after="120"/>
    </w:pPr>
  </w:style>
  <w:style w:type="character" w:customStyle="1" w:styleId="BodyTextChar">
    <w:name w:val="Body Text Char"/>
    <w:basedOn w:val="DefaultParagraphFont"/>
    <w:link w:val="BodyText"/>
    <w:uiPriority w:val="99"/>
    <w:semiHidden/>
    <w:rsid w:val="005E4B40"/>
    <w:rPr>
      <w:sz w:val="24"/>
    </w:rPr>
  </w:style>
  <w:style w:type="character" w:styleId="Hyperlink">
    <w:name w:val="Hyperlink"/>
    <w:basedOn w:val="DefaultParagraphFont"/>
    <w:uiPriority w:val="99"/>
    <w:unhideWhenUsed/>
    <w:rsid w:val="00D44E50"/>
    <w:rPr>
      <w:color w:val="0563C1" w:themeColor="hyperlink"/>
      <w:u w:val="single"/>
    </w:rPr>
  </w:style>
  <w:style w:type="character" w:styleId="UnresolvedMention">
    <w:name w:val="Unresolved Mention"/>
    <w:basedOn w:val="DefaultParagraphFont"/>
    <w:uiPriority w:val="99"/>
    <w:semiHidden/>
    <w:unhideWhenUsed/>
    <w:rsid w:val="00D44E50"/>
    <w:rPr>
      <w:color w:val="605E5C"/>
      <w:shd w:val="clear" w:color="auto" w:fill="E1DFDD"/>
    </w:rPr>
  </w:style>
  <w:style w:type="paragraph" w:styleId="BalloonText">
    <w:name w:val="Balloon Text"/>
    <w:basedOn w:val="Normal"/>
    <w:link w:val="BalloonTextChar"/>
    <w:uiPriority w:val="99"/>
    <w:semiHidden/>
    <w:unhideWhenUsed/>
    <w:rsid w:val="009C04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4BA"/>
    <w:rPr>
      <w:rFonts w:ascii="Segoe UI" w:hAnsi="Segoe UI" w:cs="Segoe UI"/>
      <w:sz w:val="18"/>
      <w:szCs w:val="18"/>
    </w:rPr>
  </w:style>
  <w:style w:type="paragraph" w:styleId="Revision">
    <w:name w:val="Revision"/>
    <w:hidden/>
    <w:uiPriority w:val="99"/>
    <w:semiHidden/>
    <w:rsid w:val="00183565"/>
    <w:rPr>
      <w:sz w:val="24"/>
    </w:rPr>
  </w:style>
  <w:style w:type="character" w:styleId="CommentReference">
    <w:name w:val="annotation reference"/>
    <w:basedOn w:val="DefaultParagraphFont"/>
    <w:uiPriority w:val="99"/>
    <w:semiHidden/>
    <w:unhideWhenUsed/>
    <w:rsid w:val="005B07CB"/>
    <w:rPr>
      <w:sz w:val="16"/>
      <w:szCs w:val="16"/>
    </w:rPr>
  </w:style>
  <w:style w:type="paragraph" w:styleId="CommentText">
    <w:name w:val="annotation text"/>
    <w:basedOn w:val="Normal"/>
    <w:link w:val="CommentTextChar"/>
    <w:uiPriority w:val="99"/>
    <w:unhideWhenUsed/>
    <w:rsid w:val="005B07CB"/>
    <w:rPr>
      <w:sz w:val="20"/>
      <w:szCs w:val="20"/>
    </w:rPr>
  </w:style>
  <w:style w:type="character" w:customStyle="1" w:styleId="CommentTextChar">
    <w:name w:val="Comment Text Char"/>
    <w:basedOn w:val="DefaultParagraphFont"/>
    <w:link w:val="CommentText"/>
    <w:uiPriority w:val="99"/>
    <w:rsid w:val="005B07CB"/>
    <w:rPr>
      <w:sz w:val="20"/>
      <w:szCs w:val="20"/>
    </w:rPr>
  </w:style>
  <w:style w:type="paragraph" w:styleId="CommentSubject">
    <w:name w:val="annotation subject"/>
    <w:basedOn w:val="CommentText"/>
    <w:next w:val="CommentText"/>
    <w:link w:val="CommentSubjectChar"/>
    <w:uiPriority w:val="99"/>
    <w:semiHidden/>
    <w:unhideWhenUsed/>
    <w:rsid w:val="005B07CB"/>
    <w:rPr>
      <w:b/>
      <w:bCs/>
    </w:rPr>
  </w:style>
  <w:style w:type="character" w:customStyle="1" w:styleId="CommentSubjectChar">
    <w:name w:val="Comment Subject Char"/>
    <w:basedOn w:val="CommentTextChar"/>
    <w:link w:val="CommentSubject"/>
    <w:uiPriority w:val="99"/>
    <w:semiHidden/>
    <w:rsid w:val="005B07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amurphy@ridgedaleschools.org%2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murphy@ridgedaleschools.org%20" TargetMode="External"/><Relationship Id="rId17" Type="http://schemas.openxmlformats.org/officeDocument/2006/relationships/footer" Target="footer1.xml"/><Relationship Id="fId" Type="http://schemas.openxmlformats.org/wordprocessingml/2006/fontTable" Target="fontTable0.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glossaryDocument" Target="glossary/document.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contracts@fullbloom.org" TargetMode="Externa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C4B693354A64FC983C153839A5EACB5"/>
        <w:category>
          <w:name w:val="General"/>
          <w:gallery w:val="placeholder"/>
        </w:category>
        <w:types>
          <w:type w:val="bbPlcHdr"/>
        </w:types>
        <w:behaviors>
          <w:behavior w:val="content"/>
        </w:behaviors>
        <w:guid w:val="{1468B246-011A-4BAE-BA30-7C046EFC5C76}"/>
      </w:docPartPr>
      <w:docPartBody>
        <w:p w:rsidR="00143F0F" w:rsidRDefault="00143F0F"/>
      </w:docPartBody>
    </w:docPart>
    <w:docPart>
      <w:docPartPr>
        <w:name w:val="DE59AA93B60A40E2AB7D3374B46A2C3B"/>
        <w:category>
          <w:name w:val="General"/>
          <w:gallery w:val="placeholder"/>
        </w:category>
        <w:types>
          <w:type w:val="bbPlcHdr"/>
        </w:types>
        <w:behaviors>
          <w:behavior w:val="content"/>
        </w:behaviors>
        <w:guid w:val="{B1AAEB6E-4155-4975-917E-416E2B8A5BD9}"/>
      </w:docPartPr>
      <w:docPartBody>
        <w:p w:rsidR="00143F0F" w:rsidRDefault="00143F0F"/>
      </w:docPartBody>
    </w:docPart>
    <w:docPart>
      <w:docPartPr>
        <w:name w:val="D8DBA6DC7A1C426EBB6CB0C44CB7A828"/>
        <w:category>
          <w:name w:val="General"/>
          <w:gallery w:val="placeholder"/>
        </w:category>
        <w:types>
          <w:type w:val="bbPlcHdr"/>
        </w:types>
        <w:behaviors>
          <w:behavior w:val="content"/>
        </w:behaviors>
        <w:guid w:val="{453C2D5B-EB77-49CA-A7D0-7C0EEA9BD377}"/>
      </w:docPartPr>
      <w:docPartBody>
        <w:p w:rsidR="00143F0F" w:rsidRDefault="00143F0F"/>
      </w:docPartBody>
    </w:docPart>
    <w:docPart>
      <w:docPartPr>
        <w:name w:val="3B4EA926685344E58B985216EE9B3560"/>
        <w:category>
          <w:name w:val="General"/>
          <w:gallery w:val="placeholder"/>
        </w:category>
        <w:types>
          <w:type w:val="bbPlcHdr"/>
        </w:types>
        <w:behaviors>
          <w:behavior w:val="content"/>
        </w:behaviors>
        <w:guid w:val="{487A1433-2307-4D03-B715-F7D3B76FD9D4}"/>
      </w:docPartPr>
      <w:docPartBody>
        <w:p w:rsidR="00143F0F" w:rsidRDefault="00143F0F"/>
      </w:docPartBody>
    </w:docPart>
    <w:docPart>
      <w:docPartPr>
        <w:name w:val="63626660FEC745D580C22382C693356E"/>
        <w:category>
          <w:name w:val="General"/>
          <w:gallery w:val="placeholder"/>
        </w:category>
        <w:types>
          <w:type w:val="bbPlcHdr"/>
        </w:types>
        <w:behaviors>
          <w:behavior w:val="content"/>
        </w:behaviors>
        <w:guid w:val="{8D3FC7E1-4023-4FAD-9F87-52A8C1ACA26B}"/>
      </w:docPartPr>
      <w:docPartBody>
        <w:p w:rsidR="00143F0F" w:rsidRDefault="00143F0F"/>
      </w:docPartBody>
    </w:docPart>
    <w:docPart>
      <w:docPartPr>
        <w:name w:val="A679493388854001998373DA89BFFA8A"/>
        <w:category>
          <w:name w:val="General"/>
          <w:gallery w:val="placeholder"/>
        </w:category>
        <w:types>
          <w:type w:val="bbPlcHdr"/>
        </w:types>
        <w:behaviors>
          <w:behavior w:val="content"/>
        </w:behaviors>
        <w:guid w:val="{1A8E1FE4-060E-46C3-9082-CBE2D1366F49}"/>
      </w:docPartPr>
      <w:docPartBody>
        <w:p w:rsidR="00143F0F" w:rsidRDefault="00143F0F"/>
      </w:docPartBody>
    </w:docPart>
    <w:docPart>
      <w:docPartPr>
        <w:name w:val="0B529A239BA04475BF5EC4AA7F867753"/>
        <w:category>
          <w:name w:val="General"/>
          <w:gallery w:val="placeholder"/>
        </w:category>
        <w:types>
          <w:type w:val="bbPlcHdr"/>
        </w:types>
        <w:behaviors>
          <w:behavior w:val="content"/>
        </w:behaviors>
        <w:guid w:val="{FD9218B6-19C8-4A72-8FCF-DB671EFAECEB}"/>
      </w:docPartPr>
      <w:docPartBody>
        <w:p w:rsidR="00143F0F" w:rsidRDefault="00143F0F"/>
      </w:docPartBody>
    </w:docPart>
    <w:docPart>
      <w:docPartPr>
        <w:name w:val="B4F1DAE6BD9446DFA9B14479AA0CAC5E"/>
        <w:category>
          <w:name w:val="General"/>
          <w:gallery w:val="placeholder"/>
        </w:category>
        <w:types>
          <w:type w:val="bbPlcHdr"/>
        </w:types>
        <w:behaviors>
          <w:behavior w:val="content"/>
        </w:behaviors>
        <w:guid w:val="{E4C37558-BF12-4D55-83C9-B65F686478D0}"/>
      </w:docPartPr>
      <w:docPartBody>
        <w:p w:rsidR="00143F0F" w:rsidRDefault="00143F0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429"/>
    <w:rsid w:val="00126F6C"/>
    <w:rsid w:val="00143F0F"/>
    <w:rsid w:val="003B16D6"/>
    <w:rsid w:val="00850BEB"/>
    <w:rsid w:val="009F54DE"/>
    <w:rsid w:val="00C50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042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ilestamp xmlns="http://schemas.beclegal.com/legalbar/filestamp">
  <CurrentDate>11/5/2024</CurrentDate>
  <CurrentTime>3:57 PM</CurrentTime>
  <Author>DGASC</Author>
  <Typist>DGASC</Typist>
  <Class>DOC</Class>
  <SubClass/>
  <FileName/>
  <DescriptiveName>Catapult Learning Contract</DescriptiveName>
  <DMLibrary>BRICKER2</DMLibrary>
  <FileStampFormatID>3</FileStampFormatID>
  <Placement>AllFooters</Placement>
  <Client>058755</Client>
  <Matter>066282</Matter>
  <DocNumber>19549109</DocNumber>
  <Version>1</Version>
  <IWL>iwl:dms=BRICKER-MOBILITY.IMANAGE.WORK&amp;&amp;lib=BRICKER2&amp;&amp;num=19549109&amp;&amp;ver=1</IWL>
  <DMCustom1>058755</DMCustom1>
  <DMCustom1Description>Ridgedale Local Schools (Marion County)</DMCustom1Description>
  <DMCustom2>066282</DMCustom2>
  <DMCustom2Description>General</DMCustom2Description>
  <DMCustom3>220</DMCustom3>
  <DMCustom4>OPEN</DMCustom4>
  <DMCustom5/>
  <DMCustom6/>
  <DMCustom7/>
  <DMCustom8/>
  <DMCustom9/>
  <DMCustom10/>
  <DMCustom11/>
  <DMCustom12/>
  <DMCustom13/>
  <DMCustom14/>
  <DMCustom15/>
  <DMCustom16/>
  <DMCustom17/>
  <DMCustom18/>
  <DMCustom19/>
  <DMCustom20/>
  <DMCustom21/>
  <DMCustom22/>
  <DMCustom23/>
  <DMCustom24/>
  <DMCustom25/>
  <DMCustom26/>
  <DMCustom27/>
  <DMCustom28/>
  <DMCustom29/>
  <DMCustom30/>
  <DMCustom31/>
  <Stamp xmlns="">
    <Format>DocNumber;Text:v;Version;</Format>
    <Value>19549109v1</Value>
  </Stamp>
  <FilePath>C:\Users\DGasc\AppData\Roaming\iManage\Work\Recent\General 058755-066282\Catapult Learning Contract(19549109.1).docx</FilePath>
</filestamp>
</file>

<file path=customXml/itemProps1.xml><?xml version="1.0" encoding="utf-8"?>
<ds:datastoreItem xmlns:ds="http://schemas.openxmlformats.org/officeDocument/2006/customXml" ds:itemID="{8343E079-31A4-4CCF-B429-C134F5C8F290}">
  <ds:schemaRefs>
    <ds:schemaRef ds:uri="http://schemas.beclegal.com/legalbar/filestamp"/>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3269</Words>
  <Characters>18639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Bricker Graydon, LLP</Company>
  <LinksUpToDate>false</LinksUpToDate>
  <CharactersWithSpaces>21865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Bower</dc:creator>
  <cp:lastModifiedBy>Mark Sheppard</cp:lastModifiedBy>
  <cp:revision>3</cp:revision>
  <dcterms:created xsi:type="dcterms:W3CDTF">2025-03-05T20:19:00Z</dcterms:created>
  <dcterms:modified xsi:type="dcterms:W3CDTF">2025-03-05T20:22:00Z</dcterms:modified>
</cp:coreProperties>
</file>